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02490" w14:textId="77777777" w:rsidR="00AC6798" w:rsidRPr="00857730" w:rsidRDefault="00AC6798" w:rsidP="00857730">
      <w:pPr>
        <w:pStyle w:val="Title"/>
        <w:rPr>
          <w:rFonts w:cs="Arial"/>
        </w:rPr>
      </w:pPr>
      <w:r w:rsidRPr="00857730">
        <w:rPr>
          <w:rFonts w:cs="Arial"/>
        </w:rPr>
        <w:t>Lecture Notes</w:t>
      </w:r>
    </w:p>
    <w:p w14:paraId="41876262" w14:textId="36655E73" w:rsidR="00CE3ED0" w:rsidRPr="00857730" w:rsidRDefault="00705800" w:rsidP="00AC6798">
      <w:pPr>
        <w:pStyle w:val="Heading1"/>
        <w:rPr>
          <w:rFonts w:cs="Arial"/>
        </w:rPr>
      </w:pPr>
      <w:r w:rsidRPr="00857730">
        <w:rPr>
          <w:rFonts w:cs="Arial"/>
        </w:rPr>
        <w:t xml:space="preserve">Chapter </w:t>
      </w:r>
      <w:r w:rsidR="003665B9">
        <w:rPr>
          <w:rFonts w:cs="Arial"/>
        </w:rPr>
        <w:t>3</w:t>
      </w:r>
      <w:r w:rsidRPr="00857730">
        <w:rPr>
          <w:rFonts w:cs="Arial"/>
        </w:rPr>
        <w:t xml:space="preserve">: </w:t>
      </w:r>
      <w:r w:rsidR="003665B9" w:rsidRPr="003665B9">
        <w:rPr>
          <w:rFonts w:cs="Arial"/>
        </w:rPr>
        <w:t>Incorporation of the Bill of Rights</w:t>
      </w:r>
    </w:p>
    <w:p w14:paraId="7132C174" w14:textId="77777777" w:rsidR="00AC6798" w:rsidRPr="00857730" w:rsidRDefault="00AC6798" w:rsidP="00A12BED">
      <w:pPr>
        <w:pStyle w:val="Heading2"/>
        <w:rPr>
          <w:rFonts w:cs="Arial"/>
        </w:rPr>
      </w:pPr>
      <w:bookmarkStart w:id="0" w:name="_GoBack"/>
      <w:bookmarkEnd w:id="0"/>
      <w:r w:rsidRPr="00857730">
        <w:rPr>
          <w:rFonts w:cs="Arial"/>
        </w:rPr>
        <w:t>Annotated Chapter Outline</w:t>
      </w:r>
    </w:p>
    <w:p w14:paraId="43348257" w14:textId="2F981519" w:rsidR="00AC6798" w:rsidRDefault="00474B68" w:rsidP="00AC6798">
      <w:pPr>
        <w:pStyle w:val="ListParagraph"/>
        <w:numPr>
          <w:ilvl w:val="0"/>
          <w:numId w:val="1"/>
        </w:numPr>
        <w:rPr>
          <w:rFonts w:ascii="Arial" w:hAnsi="Arial" w:cs="Arial"/>
        </w:rPr>
      </w:pPr>
      <w:r w:rsidRPr="00474B68">
        <w:rPr>
          <w:rFonts w:ascii="Arial" w:hAnsi="Arial" w:cs="Arial"/>
        </w:rPr>
        <w:t>Must States Abide by the Bill of Rights? Initial Responses</w:t>
      </w:r>
    </w:p>
    <w:p w14:paraId="055206E0" w14:textId="1EBBDB1A" w:rsidR="00284D4B" w:rsidRDefault="00284D4B" w:rsidP="00284D4B">
      <w:pPr>
        <w:pStyle w:val="ListParagraph"/>
        <w:numPr>
          <w:ilvl w:val="1"/>
          <w:numId w:val="1"/>
        </w:numPr>
        <w:rPr>
          <w:rFonts w:ascii="Arial" w:hAnsi="Arial" w:cs="Arial"/>
        </w:rPr>
      </w:pPr>
      <w:r>
        <w:rPr>
          <w:rFonts w:ascii="Arial" w:hAnsi="Arial" w:cs="Arial"/>
        </w:rPr>
        <w:t>To</w:t>
      </w:r>
      <w:r w:rsidRPr="00284D4B">
        <w:rPr>
          <w:rFonts w:ascii="Arial" w:hAnsi="Arial" w:cs="Arial"/>
        </w:rPr>
        <w:t xml:space="preserve"> achieve ratification, supporters of the new government</w:t>
      </w:r>
      <w:r>
        <w:rPr>
          <w:rFonts w:ascii="Arial" w:hAnsi="Arial" w:cs="Arial"/>
        </w:rPr>
        <w:t xml:space="preserve"> in 1787</w:t>
      </w:r>
      <w:r w:rsidRPr="00284D4B">
        <w:rPr>
          <w:rFonts w:ascii="Arial" w:hAnsi="Arial" w:cs="Arial"/>
        </w:rPr>
        <w:t xml:space="preserve"> found it necessary to promise that a bill of rights would be added promptly to the new Constitution.</w:t>
      </w:r>
    </w:p>
    <w:p w14:paraId="1FE3C42A" w14:textId="707646D4" w:rsidR="00284D4B" w:rsidRDefault="00284D4B" w:rsidP="00284D4B">
      <w:pPr>
        <w:pStyle w:val="ListParagraph"/>
        <w:numPr>
          <w:ilvl w:val="1"/>
          <w:numId w:val="1"/>
        </w:numPr>
        <w:rPr>
          <w:rFonts w:ascii="Arial" w:hAnsi="Arial" w:cs="Arial"/>
        </w:rPr>
      </w:pPr>
      <w:r w:rsidRPr="00284D4B">
        <w:rPr>
          <w:rFonts w:ascii="Arial" w:hAnsi="Arial" w:cs="Arial"/>
        </w:rPr>
        <w:t>James Madison submitted to the First Congress a list of seventeen articles, mostly aimed at safeguarding personal freedoms against tyranny by the federal government.</w:t>
      </w:r>
    </w:p>
    <w:p w14:paraId="4148F9C3" w14:textId="77777777" w:rsidR="002050D0" w:rsidRDefault="002050D0" w:rsidP="002050D0">
      <w:pPr>
        <w:pStyle w:val="ListParagraph"/>
        <w:numPr>
          <w:ilvl w:val="2"/>
          <w:numId w:val="1"/>
        </w:numPr>
        <w:rPr>
          <w:rFonts w:ascii="Arial" w:hAnsi="Arial" w:cs="Arial"/>
        </w:rPr>
      </w:pPr>
      <w:r w:rsidRPr="002050D0">
        <w:rPr>
          <w:rFonts w:ascii="Arial" w:hAnsi="Arial" w:cs="Arial"/>
        </w:rPr>
        <w:t>Madison’s proposed fourteenth amendment said, “[N]o State shall violate the equal right of conscience, freedom of the press, or trial by jury in criminal cases.”</w:t>
      </w:r>
    </w:p>
    <w:p w14:paraId="7FC7AEEA" w14:textId="6891ED49" w:rsidR="002050D0" w:rsidRDefault="002050D0" w:rsidP="002050D0">
      <w:pPr>
        <w:pStyle w:val="ListParagraph"/>
        <w:numPr>
          <w:ilvl w:val="2"/>
          <w:numId w:val="1"/>
        </w:numPr>
        <w:rPr>
          <w:rFonts w:ascii="Arial" w:hAnsi="Arial" w:cs="Arial"/>
        </w:rPr>
      </w:pPr>
      <w:r w:rsidRPr="002050D0">
        <w:rPr>
          <w:rFonts w:ascii="Arial" w:hAnsi="Arial" w:cs="Arial"/>
        </w:rPr>
        <w:t>Because this article failed to garner congressional approval, the states never considered it.</w:t>
      </w:r>
    </w:p>
    <w:p w14:paraId="1A96BF61" w14:textId="422E58B4" w:rsidR="002050D0" w:rsidRDefault="002050D0" w:rsidP="002050D0">
      <w:pPr>
        <w:pStyle w:val="ListParagraph"/>
        <w:numPr>
          <w:ilvl w:val="2"/>
          <w:numId w:val="1"/>
        </w:numPr>
        <w:rPr>
          <w:rFonts w:ascii="Arial" w:hAnsi="Arial" w:cs="Arial"/>
        </w:rPr>
      </w:pPr>
      <w:r>
        <w:rPr>
          <w:rFonts w:ascii="Arial" w:hAnsi="Arial" w:cs="Arial"/>
        </w:rPr>
        <w:t>S</w:t>
      </w:r>
      <w:r w:rsidRPr="002050D0">
        <w:rPr>
          <w:rFonts w:ascii="Arial" w:hAnsi="Arial" w:cs="Arial"/>
        </w:rPr>
        <w:t>cholars now agree that Madison viewed this amendment as the most significant among the seventeen he proposed</w:t>
      </w:r>
      <w:r>
        <w:rPr>
          <w:rFonts w:ascii="Arial" w:hAnsi="Arial" w:cs="Arial"/>
        </w:rPr>
        <w:t>.</w:t>
      </w:r>
    </w:p>
    <w:p w14:paraId="7D22A483" w14:textId="1F501375" w:rsidR="002050D0" w:rsidRDefault="002050D0" w:rsidP="002050D0">
      <w:pPr>
        <w:pStyle w:val="ListParagraph"/>
        <w:numPr>
          <w:ilvl w:val="2"/>
          <w:numId w:val="1"/>
        </w:numPr>
        <w:rPr>
          <w:rFonts w:ascii="Arial" w:hAnsi="Arial" w:cs="Arial"/>
        </w:rPr>
      </w:pPr>
      <w:r w:rsidRPr="002050D0">
        <w:rPr>
          <w:rFonts w:ascii="Arial" w:hAnsi="Arial" w:cs="Arial"/>
        </w:rPr>
        <w:t>Congress’s refusal to adopt it may have meant that the founders never intended for the Bill of Rights to be applied to the states or local governments</w:t>
      </w:r>
      <w:r>
        <w:rPr>
          <w:rFonts w:ascii="Arial" w:hAnsi="Arial" w:cs="Arial"/>
        </w:rPr>
        <w:t>.</w:t>
      </w:r>
    </w:p>
    <w:p w14:paraId="62D436BE" w14:textId="0852E620" w:rsidR="00957224" w:rsidRDefault="00957224" w:rsidP="002050D0">
      <w:pPr>
        <w:pStyle w:val="ListParagraph"/>
        <w:numPr>
          <w:ilvl w:val="2"/>
          <w:numId w:val="1"/>
        </w:numPr>
        <w:rPr>
          <w:rFonts w:ascii="Arial" w:hAnsi="Arial" w:cs="Arial"/>
          <w:i/>
          <w:iCs/>
        </w:rPr>
      </w:pPr>
      <w:r w:rsidRPr="00957224">
        <w:rPr>
          <w:rFonts w:ascii="Arial" w:hAnsi="Arial" w:cs="Arial"/>
          <w:i/>
          <w:iCs/>
        </w:rPr>
        <w:t>Barron v. Baltimore (1833)</w:t>
      </w:r>
    </w:p>
    <w:p w14:paraId="6B900911" w14:textId="39A486A3" w:rsidR="002050D0" w:rsidRPr="002050D0" w:rsidRDefault="002050D0" w:rsidP="002050D0">
      <w:pPr>
        <w:pStyle w:val="ListParagraph"/>
        <w:numPr>
          <w:ilvl w:val="3"/>
          <w:numId w:val="1"/>
        </w:numPr>
        <w:rPr>
          <w:rFonts w:ascii="Arial" w:hAnsi="Arial" w:cs="Arial"/>
        </w:rPr>
      </w:pPr>
      <w:r>
        <w:rPr>
          <w:rFonts w:ascii="Arial" w:hAnsi="Arial" w:cs="Arial"/>
        </w:rPr>
        <w:t>T</w:t>
      </w:r>
      <w:r w:rsidRPr="002050D0">
        <w:rPr>
          <w:rFonts w:ascii="Arial" w:hAnsi="Arial" w:cs="Arial"/>
        </w:rPr>
        <w:t>he first case in which the U.S. Supreme Court considered nationalizing the Bill of Rights.</w:t>
      </w:r>
    </w:p>
    <w:p w14:paraId="6783929F" w14:textId="2322AD02" w:rsidR="002050D0" w:rsidRPr="002050D0" w:rsidRDefault="00C57347" w:rsidP="002050D0">
      <w:pPr>
        <w:pStyle w:val="ListParagraph"/>
        <w:numPr>
          <w:ilvl w:val="3"/>
          <w:numId w:val="1"/>
        </w:numPr>
        <w:rPr>
          <w:rFonts w:ascii="Arial" w:hAnsi="Arial" w:cs="Arial"/>
        </w:rPr>
      </w:pPr>
      <w:r w:rsidRPr="002050D0">
        <w:rPr>
          <w:rFonts w:ascii="Arial" w:hAnsi="Arial" w:cs="Arial"/>
        </w:rPr>
        <w:t xml:space="preserve">Chief Justice Marshall’s opinion </w:t>
      </w:r>
      <w:r w:rsidR="002050D0" w:rsidRPr="002050D0">
        <w:rPr>
          <w:rFonts w:ascii="Arial" w:hAnsi="Arial" w:cs="Arial"/>
        </w:rPr>
        <w:t xml:space="preserve">sent a clear message </w:t>
      </w:r>
      <w:r w:rsidR="002050D0">
        <w:rPr>
          <w:rFonts w:ascii="Arial" w:hAnsi="Arial" w:cs="Arial"/>
        </w:rPr>
        <w:t>that t</w:t>
      </w:r>
      <w:r w:rsidR="002050D0" w:rsidRPr="002050D0">
        <w:rPr>
          <w:rFonts w:ascii="Arial" w:hAnsi="Arial" w:cs="Arial"/>
        </w:rPr>
        <w:t>he Bill of Rights was intended only to protect the people against abusive actions of the federal government, not the states.</w:t>
      </w:r>
    </w:p>
    <w:p w14:paraId="12449EB8" w14:textId="7771723F" w:rsidR="00474B68" w:rsidRDefault="00474B68" w:rsidP="00AC6798">
      <w:pPr>
        <w:pStyle w:val="ListParagraph"/>
        <w:numPr>
          <w:ilvl w:val="0"/>
          <w:numId w:val="1"/>
        </w:numPr>
        <w:rPr>
          <w:rFonts w:ascii="Arial" w:hAnsi="Arial" w:cs="Arial"/>
        </w:rPr>
      </w:pPr>
      <w:r w:rsidRPr="00474B68">
        <w:rPr>
          <w:rFonts w:ascii="Arial" w:hAnsi="Arial" w:cs="Arial"/>
        </w:rPr>
        <w:t>Incorporation through the Fourteenth Amendment: Early Interpretations</w:t>
      </w:r>
    </w:p>
    <w:p w14:paraId="3958C819" w14:textId="77777777" w:rsidR="00C57347" w:rsidRDefault="00C57347" w:rsidP="00C57347">
      <w:pPr>
        <w:pStyle w:val="ListParagraph"/>
        <w:numPr>
          <w:ilvl w:val="1"/>
          <w:numId w:val="1"/>
        </w:numPr>
        <w:rPr>
          <w:rFonts w:ascii="Arial" w:hAnsi="Arial" w:cs="Arial"/>
        </w:rPr>
      </w:pPr>
      <w:r w:rsidRPr="00C57347">
        <w:rPr>
          <w:rFonts w:ascii="Arial" w:hAnsi="Arial" w:cs="Arial"/>
        </w:rPr>
        <w:t>The primary purposes of this post–Civil War amendment were to secure the Union and ensure equality for Black Americans</w:t>
      </w:r>
      <w:r>
        <w:rPr>
          <w:rFonts w:ascii="Arial" w:hAnsi="Arial" w:cs="Arial"/>
        </w:rPr>
        <w:t>.</w:t>
      </w:r>
    </w:p>
    <w:p w14:paraId="70E17840" w14:textId="746E20F2" w:rsidR="00C57347" w:rsidRDefault="00C57347" w:rsidP="00C57347">
      <w:pPr>
        <w:pStyle w:val="ListParagraph"/>
        <w:numPr>
          <w:ilvl w:val="1"/>
          <w:numId w:val="1"/>
        </w:numPr>
        <w:rPr>
          <w:rFonts w:ascii="Arial" w:hAnsi="Arial" w:cs="Arial"/>
        </w:rPr>
      </w:pPr>
      <w:r>
        <w:rPr>
          <w:rFonts w:ascii="Arial" w:hAnsi="Arial" w:cs="Arial"/>
        </w:rPr>
        <w:t>S</w:t>
      </w:r>
      <w:r w:rsidRPr="00C57347">
        <w:rPr>
          <w:rFonts w:ascii="Arial" w:hAnsi="Arial" w:cs="Arial"/>
        </w:rPr>
        <w:t>ome lawyers viewed two of its provisions</w:t>
      </w:r>
      <w:r>
        <w:rPr>
          <w:rFonts w:ascii="Arial" w:hAnsi="Arial" w:cs="Arial"/>
        </w:rPr>
        <w:t xml:space="preserve"> </w:t>
      </w:r>
      <w:r w:rsidRPr="00C57347">
        <w:rPr>
          <w:rFonts w:ascii="Arial" w:hAnsi="Arial" w:cs="Arial"/>
        </w:rPr>
        <w:t>as possible vehicles for nationalizing the Bill of Rights.</w:t>
      </w:r>
    </w:p>
    <w:p w14:paraId="29277CF2" w14:textId="77777777" w:rsidR="00C57347" w:rsidRDefault="00C57347" w:rsidP="00C57347">
      <w:pPr>
        <w:pStyle w:val="ListParagraph"/>
        <w:numPr>
          <w:ilvl w:val="1"/>
          <w:numId w:val="1"/>
        </w:numPr>
        <w:rPr>
          <w:rFonts w:ascii="Arial" w:hAnsi="Arial" w:cs="Arial"/>
        </w:rPr>
      </w:pPr>
      <w:r w:rsidRPr="00C57347">
        <w:rPr>
          <w:rFonts w:ascii="Arial" w:hAnsi="Arial" w:cs="Arial"/>
        </w:rPr>
        <w:t>The privileges or immunities clause declares, “No State shall make or enforce any law which shall abridge the privileges or immunities of citizens of the United States.”</w:t>
      </w:r>
    </w:p>
    <w:p w14:paraId="4B15E5D7" w14:textId="2B5A5198" w:rsidR="00C57347" w:rsidRDefault="00C57347" w:rsidP="00C57347">
      <w:pPr>
        <w:pStyle w:val="ListParagraph"/>
        <w:numPr>
          <w:ilvl w:val="2"/>
          <w:numId w:val="1"/>
        </w:numPr>
        <w:rPr>
          <w:rFonts w:ascii="Arial" w:hAnsi="Arial" w:cs="Arial"/>
        </w:rPr>
      </w:pPr>
      <w:r w:rsidRPr="00C57347">
        <w:rPr>
          <w:rFonts w:ascii="Arial" w:hAnsi="Arial" w:cs="Arial"/>
        </w:rPr>
        <w:t>Supporters of applying the Bill of Rights to the states argued that the “privileges or immunities” of U.S. citizenship were those guaranteed by the first eight amendments to the Constitution.</w:t>
      </w:r>
    </w:p>
    <w:p w14:paraId="3DCE6F03" w14:textId="39B44A99" w:rsidR="00C57347" w:rsidRDefault="00C57347" w:rsidP="00C57347">
      <w:pPr>
        <w:pStyle w:val="ListParagraph"/>
        <w:numPr>
          <w:ilvl w:val="2"/>
          <w:numId w:val="1"/>
        </w:numPr>
        <w:rPr>
          <w:rFonts w:ascii="Arial" w:hAnsi="Arial" w:cs="Arial"/>
        </w:rPr>
      </w:pPr>
      <w:r w:rsidRPr="00C57347">
        <w:rPr>
          <w:rFonts w:ascii="Arial" w:hAnsi="Arial" w:cs="Arial"/>
        </w:rPr>
        <w:t>Achieving this result would require the Supreme Court to be expansive in its interpretation of the privileges or immunities clause</w:t>
      </w:r>
      <w:r>
        <w:rPr>
          <w:rFonts w:ascii="Arial" w:hAnsi="Arial" w:cs="Arial"/>
        </w:rPr>
        <w:t>.</w:t>
      </w:r>
    </w:p>
    <w:p w14:paraId="449E26F3" w14:textId="2A9177A3" w:rsidR="00957224" w:rsidRDefault="00957224" w:rsidP="00957224">
      <w:pPr>
        <w:pStyle w:val="ListParagraph"/>
        <w:numPr>
          <w:ilvl w:val="1"/>
          <w:numId w:val="1"/>
        </w:numPr>
        <w:rPr>
          <w:rFonts w:ascii="Arial" w:hAnsi="Arial" w:cs="Arial"/>
          <w:b/>
          <w:bCs/>
          <w:i/>
          <w:iCs/>
        </w:rPr>
      </w:pPr>
      <w:r w:rsidRPr="00957224">
        <w:rPr>
          <w:rFonts w:ascii="Arial" w:hAnsi="Arial" w:cs="Arial"/>
          <w:b/>
          <w:bCs/>
          <w:i/>
          <w:iCs/>
        </w:rPr>
        <w:t>Slaughterhouse Cases (1873)</w:t>
      </w:r>
    </w:p>
    <w:p w14:paraId="5D9266EC" w14:textId="77777777" w:rsidR="00C57347" w:rsidRDefault="00C57347" w:rsidP="00C57347">
      <w:pPr>
        <w:pStyle w:val="ListParagraph"/>
        <w:numPr>
          <w:ilvl w:val="2"/>
          <w:numId w:val="1"/>
        </w:numPr>
        <w:rPr>
          <w:rFonts w:ascii="Arial" w:hAnsi="Arial" w:cs="Arial"/>
        </w:rPr>
      </w:pPr>
      <w:r w:rsidRPr="00C57347">
        <w:rPr>
          <w:rFonts w:ascii="Arial" w:hAnsi="Arial" w:cs="Arial"/>
        </w:rPr>
        <w:lastRenderedPageBreak/>
        <w:t>In Louisiana</w:t>
      </w:r>
      <w:r>
        <w:rPr>
          <w:rFonts w:ascii="Arial" w:hAnsi="Arial" w:cs="Arial"/>
        </w:rPr>
        <w:t>,</w:t>
      </w:r>
      <w:r w:rsidRPr="00C57347">
        <w:rPr>
          <w:rFonts w:ascii="Arial" w:hAnsi="Arial" w:cs="Arial"/>
        </w:rPr>
        <w:t xml:space="preserve"> the state legislature claimed that the Mississippi River had become polluted because New Orleans butchers dumped garbage into it.</w:t>
      </w:r>
    </w:p>
    <w:p w14:paraId="6458171B" w14:textId="54834AD1" w:rsidR="00C57347" w:rsidRDefault="00C57347" w:rsidP="00C57347">
      <w:pPr>
        <w:pStyle w:val="ListParagraph"/>
        <w:numPr>
          <w:ilvl w:val="2"/>
          <w:numId w:val="1"/>
        </w:numPr>
        <w:rPr>
          <w:rFonts w:ascii="Arial" w:hAnsi="Arial" w:cs="Arial"/>
        </w:rPr>
      </w:pPr>
      <w:r w:rsidRPr="00C57347">
        <w:rPr>
          <w:rFonts w:ascii="Arial" w:hAnsi="Arial" w:cs="Arial"/>
        </w:rPr>
        <w:t>To remedy this problem the legislature created the Crescent City Live-Stock Landing &amp; Slaughter-House Company to receive and slaughter all city livestock for twenty-five years.</w:t>
      </w:r>
    </w:p>
    <w:p w14:paraId="0A31A8A4" w14:textId="3949C409" w:rsidR="00C57347" w:rsidRDefault="00C57347" w:rsidP="00C57347">
      <w:pPr>
        <w:pStyle w:val="ListParagraph"/>
        <w:numPr>
          <w:ilvl w:val="2"/>
          <w:numId w:val="1"/>
        </w:numPr>
        <w:rPr>
          <w:rFonts w:ascii="Arial" w:hAnsi="Arial" w:cs="Arial"/>
        </w:rPr>
      </w:pPr>
      <w:r w:rsidRPr="00C57347">
        <w:rPr>
          <w:rFonts w:ascii="Arial" w:hAnsi="Arial" w:cs="Arial"/>
        </w:rPr>
        <w:t>Because they were forced to use its facilities, and pay top dollar for the privilege, the butchers despised the new corporation.</w:t>
      </w:r>
    </w:p>
    <w:p w14:paraId="6202CB3D" w14:textId="5584B90C" w:rsidR="00C57347" w:rsidRDefault="00C57347" w:rsidP="00C57347">
      <w:pPr>
        <w:pStyle w:val="ListParagraph"/>
        <w:numPr>
          <w:ilvl w:val="2"/>
          <w:numId w:val="1"/>
        </w:numPr>
        <w:rPr>
          <w:rFonts w:ascii="Arial" w:hAnsi="Arial" w:cs="Arial"/>
        </w:rPr>
      </w:pPr>
      <w:r w:rsidRPr="00C57347">
        <w:rPr>
          <w:rFonts w:ascii="Arial" w:hAnsi="Arial" w:cs="Arial"/>
        </w:rPr>
        <w:t>They formed their own organization, the Butchers’ Benevolent Association, and sue</w:t>
      </w:r>
      <w:r>
        <w:rPr>
          <w:rFonts w:ascii="Arial" w:hAnsi="Arial" w:cs="Arial"/>
        </w:rPr>
        <w:t>d</w:t>
      </w:r>
      <w:r w:rsidRPr="00C57347">
        <w:rPr>
          <w:rFonts w:ascii="Arial" w:hAnsi="Arial" w:cs="Arial"/>
        </w:rPr>
        <w:t xml:space="preserve"> the corporation for depriving them of their right to pursue their business</w:t>
      </w:r>
      <w:r>
        <w:rPr>
          <w:rFonts w:ascii="Arial" w:hAnsi="Arial" w:cs="Arial"/>
        </w:rPr>
        <w:t xml:space="preserve"> under the Fourteenth Amendment.</w:t>
      </w:r>
    </w:p>
    <w:p w14:paraId="76478286" w14:textId="7ADB41E7" w:rsidR="00C57347" w:rsidRDefault="00C57347" w:rsidP="00C57347">
      <w:pPr>
        <w:pStyle w:val="ListParagraph"/>
        <w:numPr>
          <w:ilvl w:val="2"/>
          <w:numId w:val="1"/>
        </w:numPr>
        <w:rPr>
          <w:rFonts w:ascii="Arial" w:hAnsi="Arial" w:cs="Arial"/>
        </w:rPr>
      </w:pPr>
      <w:r w:rsidRPr="00C57347">
        <w:rPr>
          <w:rFonts w:ascii="Arial" w:hAnsi="Arial" w:cs="Arial"/>
        </w:rPr>
        <w:t>After a state district court and the Louisiana Supreme Court ruled in favor of the corporation, the butchers’ association appealed to the U.S. Supreme Court.</w:t>
      </w:r>
    </w:p>
    <w:p w14:paraId="628D13A4" w14:textId="6B995B17" w:rsidR="00C57347" w:rsidRDefault="00C57347" w:rsidP="00C57347">
      <w:pPr>
        <w:pStyle w:val="ListParagraph"/>
        <w:numPr>
          <w:ilvl w:val="2"/>
          <w:numId w:val="1"/>
        </w:numPr>
        <w:rPr>
          <w:rFonts w:ascii="Arial" w:hAnsi="Arial" w:cs="Arial"/>
        </w:rPr>
      </w:pPr>
      <w:r w:rsidRPr="00C57347">
        <w:rPr>
          <w:rFonts w:ascii="Arial" w:hAnsi="Arial" w:cs="Arial"/>
        </w:rPr>
        <w:t>Justice Miller affirmed the judgment of the Louisiana court.</w:t>
      </w:r>
    </w:p>
    <w:p w14:paraId="459CA12B" w14:textId="7921706B" w:rsidR="00C57347" w:rsidRDefault="00C57347" w:rsidP="00C57347">
      <w:pPr>
        <w:pStyle w:val="ListParagraph"/>
        <w:numPr>
          <w:ilvl w:val="2"/>
          <w:numId w:val="1"/>
        </w:numPr>
        <w:rPr>
          <w:rFonts w:ascii="Arial" w:hAnsi="Arial" w:cs="Arial"/>
        </w:rPr>
      </w:pPr>
      <w:r>
        <w:rPr>
          <w:rFonts w:ascii="Arial" w:hAnsi="Arial" w:cs="Arial"/>
        </w:rPr>
        <w:t>Miller’s</w:t>
      </w:r>
      <w:r w:rsidRPr="00C57347">
        <w:rPr>
          <w:rFonts w:ascii="Arial" w:hAnsi="Arial" w:cs="Arial"/>
        </w:rPr>
        <w:t xml:space="preserve"> limited interpretation of the proposition privileges or immunities clause of the Fourteenth Amendment rendered that clause almost useless, a condition that has changed little since then.</w:t>
      </w:r>
    </w:p>
    <w:p w14:paraId="529B0113" w14:textId="6F23AA93" w:rsidR="00C57347" w:rsidRDefault="00C57347" w:rsidP="00C57347">
      <w:pPr>
        <w:pStyle w:val="ListParagraph"/>
        <w:numPr>
          <w:ilvl w:val="2"/>
          <w:numId w:val="1"/>
        </w:numPr>
        <w:rPr>
          <w:rFonts w:ascii="Arial" w:hAnsi="Arial" w:cs="Arial"/>
        </w:rPr>
      </w:pPr>
      <w:r>
        <w:rPr>
          <w:rFonts w:ascii="Arial" w:hAnsi="Arial" w:cs="Arial"/>
        </w:rPr>
        <w:t>T</w:t>
      </w:r>
      <w:r w:rsidRPr="00C57347">
        <w:rPr>
          <w:rFonts w:ascii="Arial" w:hAnsi="Arial" w:cs="Arial"/>
        </w:rPr>
        <w:t>he Court made clear that it would not use this the privileges or immunities clause as a vehicle to apply the Bill of Rights to state governments.</w:t>
      </w:r>
    </w:p>
    <w:p w14:paraId="59BB0F7F" w14:textId="77BEBFC4" w:rsidR="00C57347" w:rsidRDefault="00C57347" w:rsidP="00C57347">
      <w:pPr>
        <w:pStyle w:val="ListParagraph"/>
        <w:numPr>
          <w:ilvl w:val="1"/>
          <w:numId w:val="1"/>
        </w:numPr>
        <w:rPr>
          <w:rFonts w:ascii="Arial" w:hAnsi="Arial" w:cs="Arial"/>
        </w:rPr>
      </w:pPr>
      <w:r>
        <w:rPr>
          <w:rFonts w:ascii="Arial" w:hAnsi="Arial" w:cs="Arial"/>
        </w:rPr>
        <w:t>A</w:t>
      </w:r>
      <w:r w:rsidRPr="00C57347">
        <w:rPr>
          <w:rFonts w:ascii="Arial" w:hAnsi="Arial" w:cs="Arial"/>
        </w:rPr>
        <w:t>ttorneys turned to yet another section of the Fourteenth Amendment, the due process clause, which says, “Nor shall any State deprive any person of life, liberty, or property, without due process of law.”</w:t>
      </w:r>
    </w:p>
    <w:p w14:paraId="29EEFCE7" w14:textId="058A0D2A" w:rsidR="00C57347" w:rsidRPr="00C57347" w:rsidRDefault="00C57347" w:rsidP="00C57347">
      <w:pPr>
        <w:pStyle w:val="ListParagraph"/>
        <w:numPr>
          <w:ilvl w:val="2"/>
          <w:numId w:val="1"/>
        </w:numPr>
        <w:rPr>
          <w:rFonts w:ascii="Arial" w:hAnsi="Arial" w:cs="Arial"/>
        </w:rPr>
      </w:pPr>
      <w:r w:rsidRPr="00C57347">
        <w:rPr>
          <w:rFonts w:ascii="Arial" w:hAnsi="Arial" w:cs="Arial"/>
        </w:rPr>
        <w:t xml:space="preserve">Advocates of nationalizing the Bill of Rights hoped to convince the Court that the term </w:t>
      </w:r>
      <w:r w:rsidRPr="00C57347">
        <w:rPr>
          <w:rFonts w:ascii="Arial" w:hAnsi="Arial" w:cs="Arial"/>
          <w:i/>
          <w:iCs/>
        </w:rPr>
        <w:t>due process of law</w:t>
      </w:r>
      <w:r w:rsidRPr="00C57347">
        <w:rPr>
          <w:rFonts w:ascii="Arial" w:hAnsi="Arial" w:cs="Arial"/>
        </w:rPr>
        <w:t xml:space="preserve"> subsumed those substantive rights protected by the first eight amendments</w:t>
      </w:r>
      <w:r>
        <w:rPr>
          <w:rFonts w:ascii="Arial" w:hAnsi="Arial" w:cs="Arial"/>
        </w:rPr>
        <w:t>.</w:t>
      </w:r>
    </w:p>
    <w:p w14:paraId="42086D55" w14:textId="15E3033D" w:rsidR="00957224" w:rsidRDefault="00957224" w:rsidP="00957224">
      <w:pPr>
        <w:pStyle w:val="ListParagraph"/>
        <w:numPr>
          <w:ilvl w:val="1"/>
          <w:numId w:val="1"/>
        </w:numPr>
        <w:rPr>
          <w:rFonts w:ascii="Arial" w:hAnsi="Arial" w:cs="Arial"/>
          <w:i/>
          <w:iCs/>
        </w:rPr>
      </w:pPr>
      <w:r w:rsidRPr="00957224">
        <w:rPr>
          <w:rFonts w:ascii="Arial" w:hAnsi="Arial" w:cs="Arial"/>
          <w:i/>
          <w:iCs/>
        </w:rPr>
        <w:t>Hurtado v. California (1884)</w:t>
      </w:r>
    </w:p>
    <w:p w14:paraId="4FDFB636" w14:textId="5B640BF1" w:rsidR="00C57347" w:rsidRDefault="00C57347" w:rsidP="00C57347">
      <w:pPr>
        <w:pStyle w:val="ListParagraph"/>
        <w:numPr>
          <w:ilvl w:val="2"/>
          <w:numId w:val="1"/>
        </w:numPr>
        <w:rPr>
          <w:rFonts w:ascii="Arial" w:hAnsi="Arial" w:cs="Arial"/>
        </w:rPr>
      </w:pPr>
      <w:r>
        <w:rPr>
          <w:rFonts w:ascii="Arial" w:hAnsi="Arial" w:cs="Arial"/>
        </w:rPr>
        <w:t>T</w:t>
      </w:r>
      <w:r w:rsidRPr="00C57347">
        <w:rPr>
          <w:rFonts w:ascii="Arial" w:hAnsi="Arial" w:cs="Arial"/>
        </w:rPr>
        <w:t>he Court rejected that interpretation of the due process clause.</w:t>
      </w:r>
    </w:p>
    <w:p w14:paraId="343A1F90" w14:textId="18960E29" w:rsidR="00175F2F" w:rsidRDefault="00175F2F" w:rsidP="00C57347">
      <w:pPr>
        <w:pStyle w:val="ListParagraph"/>
        <w:numPr>
          <w:ilvl w:val="2"/>
          <w:numId w:val="1"/>
        </w:numPr>
        <w:rPr>
          <w:rFonts w:ascii="Arial" w:hAnsi="Arial" w:cs="Arial"/>
        </w:rPr>
      </w:pPr>
      <w:r>
        <w:rPr>
          <w:rFonts w:ascii="Arial" w:hAnsi="Arial" w:cs="Arial"/>
        </w:rPr>
        <w:t>T</w:t>
      </w:r>
      <w:r w:rsidRPr="00175F2F">
        <w:rPr>
          <w:rFonts w:ascii="Arial" w:hAnsi="Arial" w:cs="Arial"/>
        </w:rPr>
        <w:t>he Court did not completely rule out the possibility of incorporation</w:t>
      </w:r>
      <w:r>
        <w:rPr>
          <w:rFonts w:ascii="Arial" w:hAnsi="Arial" w:cs="Arial"/>
        </w:rPr>
        <w:t>.</w:t>
      </w:r>
    </w:p>
    <w:p w14:paraId="5A7AF1BE" w14:textId="48869E67" w:rsidR="00175F2F" w:rsidRDefault="00175F2F" w:rsidP="00C57347">
      <w:pPr>
        <w:pStyle w:val="ListParagraph"/>
        <w:numPr>
          <w:ilvl w:val="2"/>
          <w:numId w:val="1"/>
        </w:numPr>
        <w:rPr>
          <w:rFonts w:ascii="Arial" w:hAnsi="Arial" w:cs="Arial"/>
        </w:rPr>
      </w:pPr>
      <w:r w:rsidRPr="00175F2F">
        <w:rPr>
          <w:rFonts w:ascii="Arial" w:hAnsi="Arial" w:cs="Arial"/>
        </w:rPr>
        <w:t>The majority reasoned that because due process is but one part of the Fifth Amendment, it could not at the same time be the equivalent of the entire Bill of Rights.</w:t>
      </w:r>
    </w:p>
    <w:p w14:paraId="6C262C83" w14:textId="36F55D4A" w:rsidR="00175F2F" w:rsidRPr="00C57347" w:rsidRDefault="00175F2F" w:rsidP="00C57347">
      <w:pPr>
        <w:pStyle w:val="ListParagraph"/>
        <w:numPr>
          <w:ilvl w:val="2"/>
          <w:numId w:val="1"/>
        </w:numPr>
        <w:rPr>
          <w:rFonts w:ascii="Arial" w:hAnsi="Arial" w:cs="Arial"/>
        </w:rPr>
      </w:pPr>
      <w:r w:rsidRPr="00175F2F">
        <w:rPr>
          <w:rFonts w:ascii="Arial" w:hAnsi="Arial" w:cs="Arial"/>
        </w:rPr>
        <w:t>But the Court did hold that the due process clause protects individuals from the states encroaching on those “fundamental principles of liberty and justice which lie at the base of all our civil and political institutions.”</w:t>
      </w:r>
    </w:p>
    <w:p w14:paraId="09E36BDA" w14:textId="31B649FE" w:rsidR="00957224" w:rsidRDefault="00957224" w:rsidP="00957224">
      <w:pPr>
        <w:pStyle w:val="ListParagraph"/>
        <w:numPr>
          <w:ilvl w:val="1"/>
          <w:numId w:val="1"/>
        </w:numPr>
        <w:rPr>
          <w:rFonts w:ascii="Arial" w:hAnsi="Arial" w:cs="Arial"/>
          <w:b/>
          <w:bCs/>
          <w:i/>
          <w:iCs/>
        </w:rPr>
      </w:pPr>
      <w:r w:rsidRPr="00175F2F">
        <w:rPr>
          <w:rFonts w:ascii="Arial" w:hAnsi="Arial" w:cs="Arial"/>
          <w:b/>
          <w:bCs/>
          <w:i/>
          <w:iCs/>
        </w:rPr>
        <w:t>Chicago, Burlington &amp; Quincy Railroad v. Chicago (1897)</w:t>
      </w:r>
    </w:p>
    <w:p w14:paraId="2D3A5D5E" w14:textId="7DA4D78E" w:rsidR="00175F2F" w:rsidRDefault="00175F2F" w:rsidP="00175F2F">
      <w:pPr>
        <w:pStyle w:val="ListParagraph"/>
        <w:numPr>
          <w:ilvl w:val="2"/>
          <w:numId w:val="1"/>
        </w:numPr>
        <w:rPr>
          <w:rFonts w:ascii="Arial" w:hAnsi="Arial" w:cs="Arial"/>
        </w:rPr>
      </w:pPr>
      <w:r w:rsidRPr="00175F2F">
        <w:rPr>
          <w:rFonts w:ascii="Arial" w:hAnsi="Arial" w:cs="Arial"/>
        </w:rPr>
        <w:t>As Chicago began to expand, it acquired, under the principle of eminent domain, large pieces of property belonging to railroad companies and private citizens.</w:t>
      </w:r>
    </w:p>
    <w:p w14:paraId="7A87E4F0" w14:textId="3CD3B9D2" w:rsidR="00175F2F" w:rsidRDefault="00175F2F" w:rsidP="00175F2F">
      <w:pPr>
        <w:pStyle w:val="ListParagraph"/>
        <w:numPr>
          <w:ilvl w:val="2"/>
          <w:numId w:val="1"/>
        </w:numPr>
        <w:rPr>
          <w:rFonts w:ascii="Arial" w:hAnsi="Arial" w:cs="Arial"/>
        </w:rPr>
      </w:pPr>
      <w:r w:rsidRPr="00175F2F">
        <w:rPr>
          <w:rFonts w:ascii="Arial" w:hAnsi="Arial" w:cs="Arial"/>
        </w:rPr>
        <w:t>In one county court, an interesting pattern emerged: individual property owners received almost $13,000 for their lands, and the railroad companies were given $1.</w:t>
      </w:r>
    </w:p>
    <w:p w14:paraId="292B3DEE" w14:textId="1A233D59" w:rsidR="00175F2F" w:rsidRDefault="00175F2F" w:rsidP="00175F2F">
      <w:pPr>
        <w:pStyle w:val="ListParagraph"/>
        <w:numPr>
          <w:ilvl w:val="2"/>
          <w:numId w:val="1"/>
        </w:numPr>
        <w:rPr>
          <w:rFonts w:ascii="Arial" w:hAnsi="Arial" w:cs="Arial"/>
        </w:rPr>
      </w:pPr>
      <w:r w:rsidRPr="00175F2F">
        <w:rPr>
          <w:rFonts w:ascii="Arial" w:hAnsi="Arial" w:cs="Arial"/>
        </w:rPr>
        <w:t xml:space="preserve">Viewing this inequity as a violation of the Fifth Amendment’s guarantee that private property shall not “be taken for public use, without just </w:t>
      </w:r>
      <w:r w:rsidRPr="00175F2F">
        <w:rPr>
          <w:rFonts w:ascii="Arial" w:hAnsi="Arial" w:cs="Arial"/>
        </w:rPr>
        <w:lastRenderedPageBreak/>
        <w:t>compensation,” a railroad company took its case to the Illinois Supreme Court.</w:t>
      </w:r>
    </w:p>
    <w:p w14:paraId="7AD141BB" w14:textId="08526A50" w:rsidR="00175F2F" w:rsidRDefault="00175F2F" w:rsidP="00175F2F">
      <w:pPr>
        <w:pStyle w:val="ListParagraph"/>
        <w:numPr>
          <w:ilvl w:val="2"/>
          <w:numId w:val="1"/>
        </w:numPr>
        <w:rPr>
          <w:rFonts w:ascii="Arial" w:hAnsi="Arial" w:cs="Arial"/>
        </w:rPr>
      </w:pPr>
      <w:r w:rsidRPr="00175F2F">
        <w:rPr>
          <w:rFonts w:ascii="Arial" w:hAnsi="Arial" w:cs="Arial"/>
        </w:rPr>
        <w:t>When the judges affirmed the county court’s decision, the company appealed to the U.S. Supreme Court, asking the justices to interpret the Fifth Amendment</w:t>
      </w:r>
      <w:r>
        <w:rPr>
          <w:rFonts w:ascii="Arial" w:hAnsi="Arial" w:cs="Arial"/>
        </w:rPr>
        <w:t xml:space="preserve"> with </w:t>
      </w:r>
      <w:r w:rsidRPr="00175F2F">
        <w:rPr>
          <w:rFonts w:ascii="Arial" w:hAnsi="Arial" w:cs="Arial"/>
        </w:rPr>
        <w:t>the Fourteenth Amendment’s due process clause</w:t>
      </w:r>
      <w:r>
        <w:rPr>
          <w:rFonts w:ascii="Arial" w:hAnsi="Arial" w:cs="Arial"/>
        </w:rPr>
        <w:t>.</w:t>
      </w:r>
    </w:p>
    <w:p w14:paraId="15C317B4" w14:textId="606409A4" w:rsidR="00175F2F" w:rsidRPr="00175F2F" w:rsidRDefault="00175F2F" w:rsidP="00175F2F">
      <w:pPr>
        <w:pStyle w:val="ListParagraph"/>
        <w:numPr>
          <w:ilvl w:val="2"/>
          <w:numId w:val="1"/>
        </w:numPr>
        <w:rPr>
          <w:rFonts w:ascii="Arial" w:hAnsi="Arial" w:cs="Arial"/>
        </w:rPr>
      </w:pPr>
      <w:r>
        <w:rPr>
          <w:rFonts w:ascii="Arial" w:hAnsi="Arial" w:cs="Arial"/>
        </w:rPr>
        <w:t xml:space="preserve">The Court </w:t>
      </w:r>
      <w:del w:id="1" w:author="Editorial Integra" w:date="2024-08-28T16:27:00Z">
        <w:r w:rsidRPr="00175F2F" w:rsidDel="00F06F1D">
          <w:rPr>
            <w:rFonts w:ascii="Arial" w:hAnsi="Arial" w:cs="Arial"/>
          </w:rPr>
          <w:delText xml:space="preserve">it </w:delText>
        </w:r>
      </w:del>
      <w:r w:rsidRPr="00175F2F">
        <w:rPr>
          <w:rFonts w:ascii="Arial" w:hAnsi="Arial" w:cs="Arial"/>
        </w:rPr>
        <w:t>ruled that the states must abide by the Fifth Amendment’s commands regarding government seizure of private property for a public purpose.</w:t>
      </w:r>
    </w:p>
    <w:p w14:paraId="2D42CC11" w14:textId="32B96AC7" w:rsidR="00957224" w:rsidRDefault="00957224" w:rsidP="00957224">
      <w:pPr>
        <w:pStyle w:val="ListParagraph"/>
        <w:numPr>
          <w:ilvl w:val="1"/>
          <w:numId w:val="1"/>
        </w:numPr>
        <w:rPr>
          <w:rFonts w:ascii="Arial" w:hAnsi="Arial" w:cs="Arial"/>
          <w:b/>
          <w:bCs/>
          <w:i/>
          <w:iCs/>
        </w:rPr>
      </w:pPr>
      <w:r w:rsidRPr="00957224">
        <w:rPr>
          <w:rFonts w:ascii="Arial" w:hAnsi="Arial" w:cs="Arial"/>
          <w:b/>
          <w:bCs/>
          <w:i/>
          <w:iCs/>
        </w:rPr>
        <w:t>Maxwell v. Dow (1900)</w:t>
      </w:r>
    </w:p>
    <w:p w14:paraId="5707895E" w14:textId="08C65847" w:rsidR="00175F2F" w:rsidRDefault="00175F2F" w:rsidP="00175F2F">
      <w:pPr>
        <w:pStyle w:val="ListParagraph"/>
        <w:numPr>
          <w:ilvl w:val="2"/>
          <w:numId w:val="1"/>
        </w:numPr>
        <w:rPr>
          <w:rFonts w:ascii="Arial" w:hAnsi="Arial" w:cs="Arial"/>
        </w:rPr>
      </w:pPr>
      <w:r w:rsidRPr="00175F2F">
        <w:rPr>
          <w:rFonts w:ascii="Arial" w:hAnsi="Arial" w:cs="Arial"/>
        </w:rPr>
        <w:t xml:space="preserve">At issue </w:t>
      </w:r>
      <w:r>
        <w:rPr>
          <w:rFonts w:ascii="Arial" w:hAnsi="Arial" w:cs="Arial"/>
        </w:rPr>
        <w:t>was</w:t>
      </w:r>
      <w:r w:rsidRPr="00175F2F">
        <w:rPr>
          <w:rFonts w:ascii="Arial" w:hAnsi="Arial" w:cs="Arial"/>
        </w:rPr>
        <w:t xml:space="preserve"> Charles L. “Gunplay” Maxwell, who robbed a Utah bank in 1898.</w:t>
      </w:r>
    </w:p>
    <w:p w14:paraId="489173D1" w14:textId="15128D7F" w:rsidR="00175F2F" w:rsidRDefault="00175F2F" w:rsidP="00175F2F">
      <w:pPr>
        <w:pStyle w:val="ListParagraph"/>
        <w:numPr>
          <w:ilvl w:val="2"/>
          <w:numId w:val="1"/>
        </w:numPr>
        <w:rPr>
          <w:rFonts w:ascii="Arial" w:hAnsi="Arial" w:cs="Arial"/>
        </w:rPr>
      </w:pPr>
      <w:r w:rsidRPr="00175F2F">
        <w:rPr>
          <w:rFonts w:ascii="Arial" w:hAnsi="Arial" w:cs="Arial"/>
        </w:rPr>
        <w:t>After an eight-person jury found him guilty, Maxwell hired an experienced criminal lawyer, J. W. N. Whitecotton, to represent him in the state supreme court.</w:t>
      </w:r>
    </w:p>
    <w:p w14:paraId="0E2C13B6" w14:textId="7CC1A30F" w:rsidR="00175F2F" w:rsidRDefault="00175F2F" w:rsidP="00175F2F">
      <w:pPr>
        <w:pStyle w:val="ListParagraph"/>
        <w:numPr>
          <w:ilvl w:val="2"/>
          <w:numId w:val="1"/>
        </w:numPr>
        <w:rPr>
          <w:rFonts w:ascii="Arial" w:hAnsi="Arial" w:cs="Arial"/>
        </w:rPr>
      </w:pPr>
      <w:r w:rsidRPr="00175F2F">
        <w:rPr>
          <w:rFonts w:ascii="Arial" w:hAnsi="Arial" w:cs="Arial"/>
        </w:rPr>
        <w:t>Whitecotton argued that the state’s denial of grand jury proceedings and its jury trial system deprived Maxwell of his federal Fifth and Sixth Amendment rights, which should be incorporated under the Fourteenth Amendment’s due process and privileges or immunities clauses.</w:t>
      </w:r>
    </w:p>
    <w:p w14:paraId="3AC2A6E5" w14:textId="17AE9064" w:rsidR="00175F2F" w:rsidRDefault="00175F2F" w:rsidP="00175F2F">
      <w:pPr>
        <w:pStyle w:val="ListParagraph"/>
        <w:numPr>
          <w:ilvl w:val="2"/>
          <w:numId w:val="1"/>
        </w:numPr>
        <w:rPr>
          <w:rFonts w:ascii="Arial" w:hAnsi="Arial" w:cs="Arial"/>
        </w:rPr>
      </w:pPr>
      <w:r w:rsidRPr="00175F2F">
        <w:rPr>
          <w:rFonts w:ascii="Arial" w:hAnsi="Arial" w:cs="Arial"/>
        </w:rPr>
        <w:t>Utah’s highest court rejected this claim, and Maxwell filed for a writ of error with the U.S. Supreme Court</w:t>
      </w:r>
      <w:r>
        <w:rPr>
          <w:rFonts w:ascii="Arial" w:hAnsi="Arial" w:cs="Arial"/>
        </w:rPr>
        <w:t>.</w:t>
      </w:r>
    </w:p>
    <w:p w14:paraId="79486B5B" w14:textId="7F8F4700" w:rsidR="00175F2F" w:rsidRPr="00175F2F" w:rsidRDefault="00175F2F" w:rsidP="00175F2F">
      <w:pPr>
        <w:pStyle w:val="ListParagraph"/>
        <w:numPr>
          <w:ilvl w:val="2"/>
          <w:numId w:val="1"/>
        </w:numPr>
        <w:rPr>
          <w:rFonts w:ascii="Arial" w:hAnsi="Arial" w:cs="Arial"/>
        </w:rPr>
      </w:pPr>
      <w:r>
        <w:rPr>
          <w:rFonts w:ascii="Arial" w:hAnsi="Arial" w:cs="Arial"/>
        </w:rPr>
        <w:t xml:space="preserve">The Court </w:t>
      </w:r>
      <w:r w:rsidRPr="00175F2F">
        <w:rPr>
          <w:rFonts w:ascii="Arial" w:hAnsi="Arial" w:cs="Arial"/>
        </w:rPr>
        <w:t>refused to do so and</w:t>
      </w:r>
      <w:r>
        <w:rPr>
          <w:rFonts w:ascii="Arial" w:hAnsi="Arial" w:cs="Arial"/>
        </w:rPr>
        <w:t xml:space="preserve"> </w:t>
      </w:r>
      <w:r w:rsidRPr="00175F2F">
        <w:rPr>
          <w:rFonts w:ascii="Arial" w:hAnsi="Arial" w:cs="Arial"/>
        </w:rPr>
        <w:t>paid little heed to the incorporation argument</w:t>
      </w:r>
      <w:r>
        <w:rPr>
          <w:rFonts w:ascii="Arial" w:hAnsi="Arial" w:cs="Arial"/>
        </w:rPr>
        <w:t>.</w:t>
      </w:r>
    </w:p>
    <w:p w14:paraId="4C833EB6" w14:textId="5BA35053" w:rsidR="00474B68" w:rsidRDefault="00474B68" w:rsidP="00AC6798">
      <w:pPr>
        <w:pStyle w:val="ListParagraph"/>
        <w:numPr>
          <w:ilvl w:val="0"/>
          <w:numId w:val="1"/>
        </w:numPr>
        <w:rPr>
          <w:rFonts w:ascii="Arial" w:hAnsi="Arial" w:cs="Arial"/>
        </w:rPr>
      </w:pPr>
      <w:r w:rsidRPr="00474B68">
        <w:rPr>
          <w:rFonts w:ascii="Arial" w:hAnsi="Arial" w:cs="Arial"/>
        </w:rPr>
        <w:t>Tests Emerge</w:t>
      </w:r>
    </w:p>
    <w:p w14:paraId="6E4BE60B" w14:textId="1DB09A4A" w:rsidR="00957224" w:rsidRDefault="00957224" w:rsidP="00957224">
      <w:pPr>
        <w:pStyle w:val="ListParagraph"/>
        <w:numPr>
          <w:ilvl w:val="1"/>
          <w:numId w:val="1"/>
        </w:numPr>
        <w:rPr>
          <w:rFonts w:ascii="Arial" w:hAnsi="Arial" w:cs="Arial"/>
          <w:b/>
          <w:bCs/>
          <w:i/>
          <w:iCs/>
        </w:rPr>
      </w:pPr>
      <w:r w:rsidRPr="00957224">
        <w:rPr>
          <w:rFonts w:ascii="Arial" w:hAnsi="Arial" w:cs="Arial"/>
          <w:b/>
          <w:bCs/>
          <w:i/>
          <w:iCs/>
        </w:rPr>
        <w:t>Twining v. New Jersey (1908)</w:t>
      </w:r>
    </w:p>
    <w:p w14:paraId="7D43EEB8" w14:textId="33D5BEFD" w:rsidR="009F10D3" w:rsidRDefault="009F10D3" w:rsidP="009F10D3">
      <w:pPr>
        <w:pStyle w:val="ListParagraph"/>
        <w:numPr>
          <w:ilvl w:val="2"/>
          <w:numId w:val="1"/>
        </w:numPr>
        <w:rPr>
          <w:rFonts w:ascii="Arial" w:hAnsi="Arial" w:cs="Arial"/>
        </w:rPr>
      </w:pPr>
      <w:r w:rsidRPr="009F10D3">
        <w:rPr>
          <w:rFonts w:ascii="Arial" w:hAnsi="Arial" w:cs="Arial"/>
        </w:rPr>
        <w:t>At his trial in state court, Twining refused to take the stand, invoking his guarantee against self-incrimination.</w:t>
      </w:r>
    </w:p>
    <w:p w14:paraId="6952EFFE" w14:textId="77777777" w:rsidR="009F10D3" w:rsidRDefault="009F10D3" w:rsidP="009F10D3">
      <w:pPr>
        <w:pStyle w:val="ListParagraph"/>
        <w:numPr>
          <w:ilvl w:val="2"/>
          <w:numId w:val="1"/>
        </w:numPr>
        <w:rPr>
          <w:rFonts w:ascii="Arial" w:hAnsi="Arial" w:cs="Arial"/>
        </w:rPr>
      </w:pPr>
      <w:r w:rsidRPr="009F10D3">
        <w:rPr>
          <w:rFonts w:ascii="Arial" w:hAnsi="Arial" w:cs="Arial"/>
        </w:rPr>
        <w:t>The judge allowed him to do this, but in his charge to the jury he made reference to Twining’s refusal to testify, insinuating that it implied guilt.</w:t>
      </w:r>
    </w:p>
    <w:p w14:paraId="03F95938" w14:textId="59E9619F" w:rsidR="009F10D3" w:rsidRDefault="009F10D3" w:rsidP="009F10D3">
      <w:pPr>
        <w:pStyle w:val="ListParagraph"/>
        <w:numPr>
          <w:ilvl w:val="2"/>
          <w:numId w:val="1"/>
        </w:numPr>
        <w:rPr>
          <w:rFonts w:ascii="Arial" w:hAnsi="Arial" w:cs="Arial"/>
        </w:rPr>
      </w:pPr>
      <w:r w:rsidRPr="009F10D3">
        <w:rPr>
          <w:rFonts w:ascii="Arial" w:hAnsi="Arial" w:cs="Arial"/>
        </w:rPr>
        <w:t>If the federal Fifth Amendment provision against self-incrimination were applicable to the states, such comments clearly would be impermissible.</w:t>
      </w:r>
    </w:p>
    <w:p w14:paraId="65B8E541" w14:textId="484B8D5B" w:rsidR="009F10D3" w:rsidRDefault="009F10D3" w:rsidP="009F10D3">
      <w:pPr>
        <w:pStyle w:val="ListParagraph"/>
        <w:numPr>
          <w:ilvl w:val="2"/>
          <w:numId w:val="1"/>
        </w:numPr>
        <w:rPr>
          <w:rFonts w:ascii="Arial" w:hAnsi="Arial" w:cs="Arial"/>
        </w:rPr>
      </w:pPr>
      <w:r>
        <w:rPr>
          <w:rFonts w:ascii="Arial" w:hAnsi="Arial" w:cs="Arial"/>
        </w:rPr>
        <w:t>The</w:t>
      </w:r>
      <w:r w:rsidRPr="009F10D3">
        <w:rPr>
          <w:rFonts w:ascii="Arial" w:hAnsi="Arial" w:cs="Arial"/>
        </w:rPr>
        <w:t xml:space="preserve"> New Jersey </w:t>
      </w:r>
      <w:r>
        <w:rPr>
          <w:rFonts w:ascii="Arial" w:hAnsi="Arial" w:cs="Arial"/>
        </w:rPr>
        <w:t xml:space="preserve">supreme </w:t>
      </w:r>
      <w:r w:rsidRPr="009F10D3">
        <w:rPr>
          <w:rFonts w:ascii="Arial" w:hAnsi="Arial" w:cs="Arial"/>
        </w:rPr>
        <w:t>court upheld the judge’s right to highlight in his instructions to the jury a defendant’s refusal to testify.</w:t>
      </w:r>
    </w:p>
    <w:p w14:paraId="4DD639EA" w14:textId="475D6A04" w:rsidR="009F10D3" w:rsidRDefault="009F10D3" w:rsidP="009F10D3">
      <w:pPr>
        <w:pStyle w:val="ListParagraph"/>
        <w:numPr>
          <w:ilvl w:val="2"/>
          <w:numId w:val="1"/>
        </w:numPr>
        <w:rPr>
          <w:rFonts w:ascii="Arial" w:hAnsi="Arial" w:cs="Arial"/>
        </w:rPr>
      </w:pPr>
      <w:r w:rsidRPr="009F10D3">
        <w:rPr>
          <w:rFonts w:ascii="Arial" w:hAnsi="Arial" w:cs="Arial"/>
        </w:rPr>
        <w:t>Twining appealed to the U.S. Supreme Court, asking it to incorporate the Fifth Amendment protection against self-incrimination.</w:t>
      </w:r>
    </w:p>
    <w:p w14:paraId="7F19D96B" w14:textId="06F9815B" w:rsidR="009F10D3" w:rsidRDefault="009F10D3" w:rsidP="009F10D3">
      <w:pPr>
        <w:pStyle w:val="ListParagraph"/>
        <w:numPr>
          <w:ilvl w:val="2"/>
          <w:numId w:val="1"/>
        </w:numPr>
        <w:rPr>
          <w:rFonts w:ascii="Arial" w:hAnsi="Arial" w:cs="Arial"/>
        </w:rPr>
      </w:pPr>
      <w:r>
        <w:rPr>
          <w:rFonts w:ascii="Arial" w:hAnsi="Arial" w:cs="Arial"/>
        </w:rPr>
        <w:t>T</w:t>
      </w:r>
      <w:r w:rsidRPr="009F10D3">
        <w:rPr>
          <w:rFonts w:ascii="Arial" w:hAnsi="Arial" w:cs="Arial"/>
        </w:rPr>
        <w:t>he Court affirmed New Jersey’s ruling against Twining.</w:t>
      </w:r>
    </w:p>
    <w:p w14:paraId="4E8E125B" w14:textId="3DFBB409" w:rsidR="009F10D3" w:rsidRDefault="009F10D3" w:rsidP="009F10D3">
      <w:pPr>
        <w:pStyle w:val="ListParagraph"/>
        <w:numPr>
          <w:ilvl w:val="2"/>
          <w:numId w:val="1"/>
        </w:numPr>
        <w:rPr>
          <w:rFonts w:ascii="Arial" w:hAnsi="Arial" w:cs="Arial"/>
        </w:rPr>
      </w:pPr>
      <w:r>
        <w:rPr>
          <w:rFonts w:ascii="Arial" w:hAnsi="Arial" w:cs="Arial"/>
        </w:rPr>
        <w:t xml:space="preserve">But </w:t>
      </w:r>
      <w:r w:rsidRPr="009F10D3">
        <w:rPr>
          <w:rFonts w:ascii="Arial" w:hAnsi="Arial" w:cs="Arial"/>
        </w:rPr>
        <w:t>the Court explicitly opened the door for the future application of some Bill of Rights provisions to the states.</w:t>
      </w:r>
    </w:p>
    <w:p w14:paraId="236054C3" w14:textId="7E85C54A" w:rsidR="009F10D3" w:rsidRPr="009F10D3" w:rsidRDefault="009F10D3" w:rsidP="009F10D3">
      <w:pPr>
        <w:pStyle w:val="ListParagraph"/>
        <w:numPr>
          <w:ilvl w:val="2"/>
          <w:numId w:val="1"/>
        </w:numPr>
        <w:rPr>
          <w:rFonts w:ascii="Arial" w:hAnsi="Arial" w:cs="Arial"/>
        </w:rPr>
      </w:pPr>
      <w:r w:rsidRPr="009F10D3">
        <w:rPr>
          <w:rFonts w:ascii="Arial" w:hAnsi="Arial" w:cs="Arial"/>
        </w:rPr>
        <w:t>Justice Moody declared that some provisions of the Bill of Rights might be protected against state abridgment through the due process clause of the Fourteenth Amendment—those that were “fundamental” and “inalienable</w:t>
      </w:r>
      <w:r>
        <w:rPr>
          <w:rFonts w:ascii="Arial" w:hAnsi="Arial" w:cs="Arial"/>
        </w:rPr>
        <w:t>.</w:t>
      </w:r>
      <w:r w:rsidRPr="009F10D3">
        <w:rPr>
          <w:rFonts w:ascii="Arial" w:hAnsi="Arial" w:cs="Arial"/>
        </w:rPr>
        <w:t>”</w:t>
      </w:r>
    </w:p>
    <w:p w14:paraId="6D9B67BD" w14:textId="11D58E21" w:rsidR="00474B68" w:rsidRDefault="00474B68" w:rsidP="009F10D3">
      <w:pPr>
        <w:pStyle w:val="ListParagraph"/>
        <w:numPr>
          <w:ilvl w:val="3"/>
          <w:numId w:val="1"/>
        </w:numPr>
        <w:rPr>
          <w:rFonts w:ascii="Arial" w:hAnsi="Arial" w:cs="Arial"/>
        </w:rPr>
      </w:pPr>
      <w:r>
        <w:rPr>
          <w:rFonts w:ascii="Arial" w:hAnsi="Arial" w:cs="Arial"/>
        </w:rPr>
        <w:t>See Table 3.1.</w:t>
      </w:r>
    </w:p>
    <w:p w14:paraId="5800CE25" w14:textId="3CC243F4" w:rsidR="00957224" w:rsidRDefault="00957224" w:rsidP="00474B68">
      <w:pPr>
        <w:pStyle w:val="ListParagraph"/>
        <w:numPr>
          <w:ilvl w:val="1"/>
          <w:numId w:val="1"/>
        </w:numPr>
        <w:rPr>
          <w:rFonts w:ascii="Arial" w:hAnsi="Arial" w:cs="Arial"/>
          <w:i/>
          <w:iCs/>
        </w:rPr>
      </w:pPr>
      <w:r w:rsidRPr="00957224">
        <w:rPr>
          <w:rFonts w:ascii="Arial" w:hAnsi="Arial" w:cs="Arial"/>
          <w:i/>
          <w:iCs/>
        </w:rPr>
        <w:t>Gitlow v. New York (1925)</w:t>
      </w:r>
    </w:p>
    <w:p w14:paraId="33121F69" w14:textId="06A9B01D" w:rsidR="009F10D3" w:rsidRDefault="009F10D3" w:rsidP="009F10D3">
      <w:pPr>
        <w:pStyle w:val="ListParagraph"/>
        <w:numPr>
          <w:ilvl w:val="2"/>
          <w:numId w:val="1"/>
        </w:numPr>
        <w:rPr>
          <w:rFonts w:ascii="Arial" w:hAnsi="Arial" w:cs="Arial"/>
        </w:rPr>
      </w:pPr>
      <w:r w:rsidRPr="009F10D3">
        <w:rPr>
          <w:rFonts w:ascii="Arial" w:hAnsi="Arial" w:cs="Arial"/>
        </w:rPr>
        <w:t>To combat the “red menace,” several states, including New York, created commissions to investigate subversive organizations.</w:t>
      </w:r>
    </w:p>
    <w:p w14:paraId="17B617CA" w14:textId="3161DF4C" w:rsidR="009F10D3" w:rsidRDefault="009F10D3" w:rsidP="009F10D3">
      <w:pPr>
        <w:pStyle w:val="ListParagraph"/>
        <w:numPr>
          <w:ilvl w:val="2"/>
          <w:numId w:val="1"/>
        </w:numPr>
        <w:rPr>
          <w:rFonts w:ascii="Arial" w:hAnsi="Arial" w:cs="Arial"/>
        </w:rPr>
      </w:pPr>
      <w:r w:rsidRPr="009F10D3">
        <w:rPr>
          <w:rFonts w:ascii="Arial" w:hAnsi="Arial" w:cs="Arial"/>
        </w:rPr>
        <w:lastRenderedPageBreak/>
        <w:t xml:space="preserve">Among those arrested was Benjamin Gitlow, a leader in the </w:t>
      </w:r>
      <w:r>
        <w:rPr>
          <w:rFonts w:ascii="Arial" w:hAnsi="Arial" w:cs="Arial"/>
        </w:rPr>
        <w:t>Socialist Party</w:t>
      </w:r>
      <w:r w:rsidRPr="009F10D3">
        <w:rPr>
          <w:rFonts w:ascii="Arial" w:hAnsi="Arial" w:cs="Arial"/>
        </w:rPr>
        <w:t xml:space="preserve">, who had produced a pamphlet titled </w:t>
      </w:r>
      <w:r w:rsidRPr="009F10D3">
        <w:rPr>
          <w:rFonts w:ascii="Arial" w:hAnsi="Arial" w:cs="Arial"/>
          <w:i/>
          <w:iCs/>
        </w:rPr>
        <w:t>Left Wing Manifesto</w:t>
      </w:r>
      <w:r w:rsidRPr="009F10D3">
        <w:rPr>
          <w:rFonts w:ascii="Arial" w:hAnsi="Arial" w:cs="Arial"/>
        </w:rPr>
        <w:t xml:space="preserve"> that called for mass action to overthrow the capitalist system in the United States.</w:t>
      </w:r>
    </w:p>
    <w:p w14:paraId="46BCE95B" w14:textId="473EE8FE" w:rsidR="009F10D3" w:rsidRDefault="009F10D3" w:rsidP="009F10D3">
      <w:pPr>
        <w:pStyle w:val="ListParagraph"/>
        <w:numPr>
          <w:ilvl w:val="2"/>
          <w:numId w:val="1"/>
        </w:numPr>
        <w:rPr>
          <w:rFonts w:ascii="Arial" w:hAnsi="Arial" w:cs="Arial"/>
        </w:rPr>
      </w:pPr>
      <w:r>
        <w:rPr>
          <w:rFonts w:ascii="Arial" w:hAnsi="Arial" w:cs="Arial"/>
        </w:rPr>
        <w:t>G</w:t>
      </w:r>
      <w:r w:rsidRPr="009F10D3">
        <w:rPr>
          <w:rFonts w:ascii="Arial" w:hAnsi="Arial" w:cs="Arial"/>
        </w:rPr>
        <w:t>itlow’s defense attorneys alleged that the statute violated the First Amendment’s guarantee of free speech, a fundamental right deserving incorporation under the due process clause.</w:t>
      </w:r>
    </w:p>
    <w:p w14:paraId="61A536FC" w14:textId="6E62EAE6" w:rsidR="009F10D3" w:rsidRPr="009F10D3" w:rsidRDefault="009F10D3" w:rsidP="009F10D3">
      <w:pPr>
        <w:pStyle w:val="ListParagraph"/>
        <w:numPr>
          <w:ilvl w:val="2"/>
          <w:numId w:val="1"/>
        </w:numPr>
        <w:rPr>
          <w:rFonts w:ascii="Arial" w:hAnsi="Arial" w:cs="Arial"/>
        </w:rPr>
      </w:pPr>
      <w:r>
        <w:rPr>
          <w:rFonts w:ascii="Arial" w:hAnsi="Arial" w:cs="Arial"/>
        </w:rPr>
        <w:t>T</w:t>
      </w:r>
      <w:r w:rsidRPr="009F10D3">
        <w:rPr>
          <w:rFonts w:ascii="Arial" w:hAnsi="Arial" w:cs="Arial"/>
        </w:rPr>
        <w:t>he Supreme Court affirmed Gitlow’s conviction, but it also adopted Gitlow’s argument and incorporated the free speech and press clauses</w:t>
      </w:r>
      <w:r>
        <w:rPr>
          <w:rFonts w:ascii="Arial" w:hAnsi="Arial" w:cs="Arial"/>
        </w:rPr>
        <w:t>.</w:t>
      </w:r>
    </w:p>
    <w:p w14:paraId="228DAC18" w14:textId="2D824D77" w:rsidR="00957224" w:rsidRDefault="00957224" w:rsidP="00474B68">
      <w:pPr>
        <w:pStyle w:val="ListParagraph"/>
        <w:numPr>
          <w:ilvl w:val="1"/>
          <w:numId w:val="1"/>
        </w:numPr>
        <w:rPr>
          <w:rFonts w:ascii="Arial" w:hAnsi="Arial" w:cs="Arial"/>
          <w:i/>
          <w:iCs/>
        </w:rPr>
      </w:pPr>
      <w:r w:rsidRPr="00957224">
        <w:rPr>
          <w:rFonts w:ascii="Arial" w:hAnsi="Arial" w:cs="Arial"/>
          <w:i/>
          <w:iCs/>
        </w:rPr>
        <w:t>Palko v. Connecticut (1937)</w:t>
      </w:r>
    </w:p>
    <w:p w14:paraId="35F4FB68" w14:textId="626249C8" w:rsidR="009F10D3" w:rsidRDefault="009F10D3" w:rsidP="009F10D3">
      <w:pPr>
        <w:pStyle w:val="ListParagraph"/>
        <w:numPr>
          <w:ilvl w:val="2"/>
          <w:numId w:val="1"/>
        </w:numPr>
        <w:rPr>
          <w:rFonts w:ascii="Arial" w:hAnsi="Arial" w:cs="Arial"/>
        </w:rPr>
      </w:pPr>
      <w:r w:rsidRPr="009F10D3">
        <w:rPr>
          <w:rFonts w:ascii="Arial" w:hAnsi="Arial" w:cs="Arial"/>
        </w:rPr>
        <w:t>In 1937 the Court did not consider the protection against double jeopardy a “fundamental right,” and this ruling set the groundwork for Palka’s execution.</w:t>
      </w:r>
    </w:p>
    <w:p w14:paraId="44C7090E" w14:textId="7C9B9A28" w:rsidR="009C687D" w:rsidRDefault="009C687D" w:rsidP="009F10D3">
      <w:pPr>
        <w:pStyle w:val="ListParagraph"/>
        <w:numPr>
          <w:ilvl w:val="2"/>
          <w:numId w:val="1"/>
        </w:numPr>
        <w:rPr>
          <w:rFonts w:ascii="Arial" w:hAnsi="Arial" w:cs="Arial"/>
        </w:rPr>
      </w:pPr>
      <w:r w:rsidRPr="009C687D">
        <w:rPr>
          <w:rFonts w:ascii="Arial" w:hAnsi="Arial" w:cs="Arial"/>
        </w:rPr>
        <w:t xml:space="preserve">To some extent it </w:t>
      </w:r>
      <w:r>
        <w:rPr>
          <w:rFonts w:ascii="Arial" w:hAnsi="Arial" w:cs="Arial"/>
        </w:rPr>
        <w:t>fleshed</w:t>
      </w:r>
      <w:r w:rsidRPr="009C687D">
        <w:rPr>
          <w:rFonts w:ascii="Arial" w:hAnsi="Arial" w:cs="Arial"/>
        </w:rPr>
        <w:t xml:space="preserve"> out fundamental rights as those “of the very essence of a scheme of ordered liberty” and “rooted in the traditions and conscience of our people</w:t>
      </w:r>
      <w:r>
        <w:rPr>
          <w:rFonts w:ascii="Arial" w:hAnsi="Arial" w:cs="Arial"/>
        </w:rPr>
        <w:t>.</w:t>
      </w:r>
      <w:r w:rsidRPr="009C687D">
        <w:rPr>
          <w:rFonts w:ascii="Arial" w:hAnsi="Arial" w:cs="Arial"/>
        </w:rPr>
        <w:t>”</w:t>
      </w:r>
    </w:p>
    <w:p w14:paraId="2B98DDC6" w14:textId="1F717046" w:rsidR="009C687D" w:rsidRPr="009F10D3" w:rsidRDefault="009C687D" w:rsidP="009F10D3">
      <w:pPr>
        <w:pStyle w:val="ListParagraph"/>
        <w:numPr>
          <w:ilvl w:val="2"/>
          <w:numId w:val="1"/>
        </w:numPr>
        <w:rPr>
          <w:rFonts w:ascii="Arial" w:hAnsi="Arial" w:cs="Arial"/>
        </w:rPr>
      </w:pPr>
      <w:r w:rsidRPr="009C687D">
        <w:rPr>
          <w:rFonts w:ascii="Arial" w:hAnsi="Arial" w:cs="Arial"/>
        </w:rPr>
        <w:t>The majority of justices adopted the doctrine of selective incorporation, from which they would determine fundamental rights on a case-by-case basis.</w:t>
      </w:r>
    </w:p>
    <w:p w14:paraId="43C38AF2" w14:textId="7162E164" w:rsidR="00474B68" w:rsidRPr="009C687D" w:rsidRDefault="00474B68" w:rsidP="00474B68">
      <w:pPr>
        <w:pStyle w:val="ListParagraph"/>
        <w:numPr>
          <w:ilvl w:val="0"/>
          <w:numId w:val="1"/>
        </w:numPr>
        <w:rPr>
          <w:rFonts w:ascii="Arial" w:hAnsi="Arial" w:cs="Arial"/>
        </w:rPr>
      </w:pPr>
      <w:r w:rsidRPr="00474B68">
        <w:rPr>
          <w:rFonts w:ascii="Arial" w:hAnsi="Arial" w:cs="Arial"/>
        </w:rPr>
        <w:t xml:space="preserve">Incorporation in the Aftermath of </w:t>
      </w:r>
      <w:r w:rsidRPr="00474B68">
        <w:rPr>
          <w:rFonts w:ascii="Arial" w:hAnsi="Arial" w:cs="Arial"/>
          <w:i/>
          <w:iCs/>
        </w:rPr>
        <w:t>Palko</w:t>
      </w:r>
    </w:p>
    <w:p w14:paraId="785D2AA2" w14:textId="3F29C385" w:rsidR="009C687D" w:rsidRPr="00474B68" w:rsidRDefault="009C687D" w:rsidP="009C687D">
      <w:pPr>
        <w:pStyle w:val="ListParagraph"/>
        <w:numPr>
          <w:ilvl w:val="1"/>
          <w:numId w:val="1"/>
        </w:numPr>
        <w:rPr>
          <w:rFonts w:ascii="Arial" w:hAnsi="Arial" w:cs="Arial"/>
        </w:rPr>
      </w:pPr>
      <w:r>
        <w:rPr>
          <w:rFonts w:ascii="Arial" w:hAnsi="Arial" w:cs="Arial"/>
        </w:rPr>
        <w:t>T</w:t>
      </w:r>
      <w:r w:rsidRPr="009C687D">
        <w:rPr>
          <w:rFonts w:ascii="Arial" w:hAnsi="Arial" w:cs="Arial"/>
        </w:rPr>
        <w:t>he Court continued to incorporate the various guarantees contained in the Bill of Rights.</w:t>
      </w:r>
    </w:p>
    <w:p w14:paraId="595B4142" w14:textId="2393641F" w:rsidR="00474B68" w:rsidRDefault="00474B68" w:rsidP="009C687D">
      <w:pPr>
        <w:pStyle w:val="ListParagraph"/>
        <w:numPr>
          <w:ilvl w:val="2"/>
          <w:numId w:val="1"/>
        </w:numPr>
        <w:rPr>
          <w:rFonts w:ascii="Arial" w:hAnsi="Arial" w:cs="Arial"/>
        </w:rPr>
      </w:pPr>
      <w:r>
        <w:rPr>
          <w:rFonts w:ascii="Arial" w:hAnsi="Arial" w:cs="Arial"/>
        </w:rPr>
        <w:t>See Table 3.2.</w:t>
      </w:r>
    </w:p>
    <w:p w14:paraId="2960381B" w14:textId="77777777" w:rsidR="009C687D" w:rsidRDefault="009C687D" w:rsidP="009C687D">
      <w:pPr>
        <w:pStyle w:val="ListParagraph"/>
        <w:numPr>
          <w:ilvl w:val="2"/>
          <w:numId w:val="1"/>
        </w:numPr>
        <w:rPr>
          <w:rFonts w:ascii="Arial" w:hAnsi="Arial" w:cs="Arial"/>
        </w:rPr>
      </w:pPr>
      <w:r w:rsidRPr="009C687D">
        <w:rPr>
          <w:rFonts w:ascii="Arial" w:hAnsi="Arial" w:cs="Arial"/>
        </w:rPr>
        <w:t>At first the Court limited itself to those rights contained in the First Amendment</w:t>
      </w:r>
      <w:r>
        <w:rPr>
          <w:rFonts w:ascii="Arial" w:hAnsi="Arial" w:cs="Arial"/>
        </w:rPr>
        <w:t>.</w:t>
      </w:r>
    </w:p>
    <w:p w14:paraId="6CB79CCB" w14:textId="3B5F7233" w:rsidR="009C687D" w:rsidRDefault="009C687D" w:rsidP="009C687D">
      <w:pPr>
        <w:pStyle w:val="ListParagraph"/>
        <w:numPr>
          <w:ilvl w:val="2"/>
          <w:numId w:val="1"/>
        </w:numPr>
        <w:rPr>
          <w:rFonts w:ascii="Arial" w:hAnsi="Arial" w:cs="Arial"/>
        </w:rPr>
      </w:pPr>
      <w:r>
        <w:rPr>
          <w:rFonts w:ascii="Arial" w:hAnsi="Arial" w:cs="Arial"/>
        </w:rPr>
        <w:t>I</w:t>
      </w:r>
      <w:r w:rsidRPr="009C687D">
        <w:rPr>
          <w:rFonts w:ascii="Arial" w:hAnsi="Arial" w:cs="Arial"/>
        </w:rPr>
        <w:t>n the 1960s it began to incorporate guarantees the Constitution affords to people accused of crimes.</w:t>
      </w:r>
    </w:p>
    <w:p w14:paraId="679B57F8" w14:textId="19E7C21C" w:rsidR="00957224" w:rsidRDefault="00957224" w:rsidP="00474B68">
      <w:pPr>
        <w:pStyle w:val="ListParagraph"/>
        <w:numPr>
          <w:ilvl w:val="1"/>
          <w:numId w:val="1"/>
        </w:numPr>
        <w:rPr>
          <w:rFonts w:ascii="Arial" w:hAnsi="Arial" w:cs="Arial"/>
          <w:b/>
          <w:bCs/>
          <w:i/>
          <w:iCs/>
        </w:rPr>
      </w:pPr>
      <w:r w:rsidRPr="00957224">
        <w:rPr>
          <w:rFonts w:ascii="Arial" w:hAnsi="Arial" w:cs="Arial"/>
          <w:b/>
          <w:bCs/>
          <w:i/>
          <w:iCs/>
        </w:rPr>
        <w:t>Adamson v. California (1947)</w:t>
      </w:r>
    </w:p>
    <w:p w14:paraId="245F5112" w14:textId="5E7CBE20" w:rsidR="009C687D" w:rsidRDefault="009C687D" w:rsidP="009C687D">
      <w:pPr>
        <w:pStyle w:val="ListParagraph"/>
        <w:numPr>
          <w:ilvl w:val="2"/>
          <w:numId w:val="1"/>
        </w:numPr>
        <w:rPr>
          <w:rFonts w:ascii="Arial" w:hAnsi="Arial" w:cs="Arial"/>
        </w:rPr>
      </w:pPr>
      <w:r>
        <w:rPr>
          <w:rFonts w:ascii="Arial" w:hAnsi="Arial" w:cs="Arial"/>
        </w:rPr>
        <w:t xml:space="preserve">This case was </w:t>
      </w:r>
      <w:r w:rsidRPr="009C687D">
        <w:rPr>
          <w:rFonts w:ascii="Arial" w:hAnsi="Arial" w:cs="Arial"/>
        </w:rPr>
        <w:t>an appeal that asked the Court to apply the Fifth Amendment self-incrimination clause to the states</w:t>
      </w:r>
      <w:r>
        <w:rPr>
          <w:rFonts w:ascii="Arial" w:hAnsi="Arial" w:cs="Arial"/>
        </w:rPr>
        <w:t>.</w:t>
      </w:r>
    </w:p>
    <w:p w14:paraId="1E0B0E8E" w14:textId="24ADC6B3" w:rsidR="009C687D" w:rsidRDefault="009C687D" w:rsidP="009C687D">
      <w:pPr>
        <w:pStyle w:val="ListParagraph"/>
        <w:numPr>
          <w:ilvl w:val="2"/>
          <w:numId w:val="1"/>
        </w:numPr>
        <w:rPr>
          <w:rFonts w:ascii="Arial" w:hAnsi="Arial" w:cs="Arial"/>
        </w:rPr>
      </w:pPr>
      <w:r>
        <w:rPr>
          <w:rFonts w:ascii="Arial" w:hAnsi="Arial" w:cs="Arial"/>
        </w:rPr>
        <w:t>T</w:t>
      </w:r>
      <w:r w:rsidRPr="009C687D">
        <w:rPr>
          <w:rFonts w:ascii="Arial" w:hAnsi="Arial" w:cs="Arial"/>
        </w:rPr>
        <w:t>he Court declined to incorporate self-incrimination.</w:t>
      </w:r>
    </w:p>
    <w:p w14:paraId="2EA2141D" w14:textId="77777777" w:rsidR="009C687D" w:rsidRDefault="009C687D" w:rsidP="009C687D">
      <w:pPr>
        <w:pStyle w:val="ListParagraph"/>
        <w:numPr>
          <w:ilvl w:val="1"/>
          <w:numId w:val="1"/>
        </w:numPr>
        <w:rPr>
          <w:rFonts w:ascii="Arial" w:hAnsi="Arial" w:cs="Arial"/>
        </w:rPr>
      </w:pPr>
      <w:r w:rsidRPr="009C687D">
        <w:rPr>
          <w:rFonts w:ascii="Arial" w:hAnsi="Arial" w:cs="Arial"/>
        </w:rPr>
        <w:t>Other justices expressed different views.</w:t>
      </w:r>
    </w:p>
    <w:p w14:paraId="221EC4BD" w14:textId="77777777" w:rsidR="009C687D" w:rsidRDefault="009C687D" w:rsidP="009C687D">
      <w:pPr>
        <w:pStyle w:val="ListParagraph"/>
        <w:numPr>
          <w:ilvl w:val="2"/>
          <w:numId w:val="1"/>
        </w:numPr>
        <w:rPr>
          <w:rFonts w:ascii="Arial" w:hAnsi="Arial" w:cs="Arial"/>
        </w:rPr>
      </w:pPr>
      <w:r w:rsidRPr="009C687D">
        <w:rPr>
          <w:rFonts w:ascii="Arial" w:hAnsi="Arial" w:cs="Arial"/>
        </w:rPr>
        <w:t>Some offered a more cramped version of incorporation</w:t>
      </w:r>
      <w:r>
        <w:rPr>
          <w:rFonts w:ascii="Arial" w:hAnsi="Arial" w:cs="Arial"/>
        </w:rPr>
        <w:t>.</w:t>
      </w:r>
    </w:p>
    <w:p w14:paraId="2FBC70C8" w14:textId="4B589DA7" w:rsidR="009C687D" w:rsidRPr="009C687D" w:rsidRDefault="009C687D" w:rsidP="009C687D">
      <w:pPr>
        <w:pStyle w:val="ListParagraph"/>
        <w:numPr>
          <w:ilvl w:val="2"/>
          <w:numId w:val="1"/>
        </w:numPr>
        <w:rPr>
          <w:rFonts w:ascii="Arial" w:hAnsi="Arial" w:cs="Arial"/>
        </w:rPr>
      </w:pPr>
      <w:r>
        <w:rPr>
          <w:rFonts w:ascii="Arial" w:hAnsi="Arial" w:cs="Arial"/>
        </w:rPr>
        <w:t>O</w:t>
      </w:r>
      <w:r w:rsidRPr="009C687D">
        <w:rPr>
          <w:rFonts w:ascii="Arial" w:hAnsi="Arial" w:cs="Arial"/>
        </w:rPr>
        <w:t xml:space="preserve">thers </w:t>
      </w:r>
      <w:r>
        <w:rPr>
          <w:rFonts w:ascii="Arial" w:hAnsi="Arial" w:cs="Arial"/>
        </w:rPr>
        <w:t xml:space="preserve">offered </w:t>
      </w:r>
      <w:r w:rsidRPr="009C687D">
        <w:rPr>
          <w:rFonts w:ascii="Arial" w:hAnsi="Arial" w:cs="Arial"/>
        </w:rPr>
        <w:t>a more expansive perspective.</w:t>
      </w:r>
    </w:p>
    <w:p w14:paraId="2AAA7EDC" w14:textId="030225FF" w:rsidR="00957224" w:rsidRDefault="00957224" w:rsidP="00474B68">
      <w:pPr>
        <w:pStyle w:val="ListParagraph"/>
        <w:numPr>
          <w:ilvl w:val="1"/>
          <w:numId w:val="1"/>
        </w:numPr>
        <w:rPr>
          <w:rFonts w:ascii="Arial" w:hAnsi="Arial" w:cs="Arial"/>
          <w:i/>
          <w:iCs/>
        </w:rPr>
      </w:pPr>
      <w:r w:rsidRPr="00957224">
        <w:rPr>
          <w:rFonts w:ascii="Arial" w:hAnsi="Arial" w:cs="Arial"/>
          <w:i/>
          <w:iCs/>
        </w:rPr>
        <w:t>Duncan v. Louisiana (1968)</w:t>
      </w:r>
    </w:p>
    <w:p w14:paraId="32843F6C" w14:textId="45F1F8EE" w:rsidR="009C687D" w:rsidRDefault="009C687D" w:rsidP="009C687D">
      <w:pPr>
        <w:pStyle w:val="ListParagraph"/>
        <w:numPr>
          <w:ilvl w:val="2"/>
          <w:numId w:val="1"/>
        </w:numPr>
        <w:rPr>
          <w:rFonts w:ascii="Arial" w:hAnsi="Arial" w:cs="Arial"/>
        </w:rPr>
      </w:pPr>
      <w:r>
        <w:rPr>
          <w:rFonts w:ascii="Arial" w:hAnsi="Arial" w:cs="Arial"/>
        </w:rPr>
        <w:t>This case illustrates t</w:t>
      </w:r>
      <w:r w:rsidRPr="009C687D">
        <w:rPr>
          <w:rFonts w:ascii="Arial" w:hAnsi="Arial" w:cs="Arial"/>
        </w:rPr>
        <w:t>he Warren Court’s use of selective incorporation and the support for distinct approaches to incorporation.</w:t>
      </w:r>
    </w:p>
    <w:p w14:paraId="03D43B82" w14:textId="77777777" w:rsidR="009C687D" w:rsidRDefault="009C687D" w:rsidP="009C687D">
      <w:pPr>
        <w:pStyle w:val="ListParagraph"/>
        <w:numPr>
          <w:ilvl w:val="2"/>
          <w:numId w:val="1"/>
        </w:numPr>
        <w:rPr>
          <w:rFonts w:ascii="Arial" w:hAnsi="Arial" w:cs="Arial"/>
        </w:rPr>
      </w:pPr>
      <w:r>
        <w:rPr>
          <w:rFonts w:ascii="Arial" w:hAnsi="Arial" w:cs="Arial"/>
        </w:rPr>
        <w:t>T</w:t>
      </w:r>
      <w:r w:rsidRPr="009C687D">
        <w:rPr>
          <w:rFonts w:ascii="Arial" w:hAnsi="Arial" w:cs="Arial"/>
        </w:rPr>
        <w:t>he Court continued to abide by the compromise position of selective incorporation</w:t>
      </w:r>
      <w:r>
        <w:rPr>
          <w:rFonts w:ascii="Arial" w:hAnsi="Arial" w:cs="Arial"/>
        </w:rPr>
        <w:t>.</w:t>
      </w:r>
    </w:p>
    <w:p w14:paraId="0163ABCB" w14:textId="34E23C2B" w:rsidR="009C687D" w:rsidRDefault="009C687D" w:rsidP="009C687D">
      <w:pPr>
        <w:pStyle w:val="ListParagraph"/>
        <w:numPr>
          <w:ilvl w:val="2"/>
          <w:numId w:val="1"/>
        </w:numPr>
        <w:rPr>
          <w:rFonts w:ascii="Arial" w:hAnsi="Arial" w:cs="Arial"/>
        </w:rPr>
      </w:pPr>
      <w:r>
        <w:rPr>
          <w:rFonts w:ascii="Arial" w:hAnsi="Arial" w:cs="Arial"/>
        </w:rPr>
        <w:t>It applied</w:t>
      </w:r>
      <w:r w:rsidRPr="009C687D">
        <w:rPr>
          <w:rFonts w:ascii="Arial" w:hAnsi="Arial" w:cs="Arial"/>
        </w:rPr>
        <w:t xml:space="preserve"> to the states only those rights or procedures deemed fundamental under various definitions of “fundamental</w:t>
      </w:r>
      <w:r>
        <w:rPr>
          <w:rFonts w:ascii="Arial" w:hAnsi="Arial" w:cs="Arial"/>
        </w:rPr>
        <w:t>.</w:t>
      </w:r>
      <w:r w:rsidRPr="009C687D">
        <w:rPr>
          <w:rFonts w:ascii="Arial" w:hAnsi="Arial" w:cs="Arial"/>
        </w:rPr>
        <w:t>”</w:t>
      </w:r>
    </w:p>
    <w:p w14:paraId="1D49E5E3" w14:textId="0D1EBC2D" w:rsidR="009C687D" w:rsidRDefault="009C687D" w:rsidP="009C687D">
      <w:pPr>
        <w:pStyle w:val="ListParagraph"/>
        <w:numPr>
          <w:ilvl w:val="2"/>
          <w:numId w:val="1"/>
        </w:numPr>
        <w:rPr>
          <w:rFonts w:ascii="Arial" w:hAnsi="Arial" w:cs="Arial"/>
        </w:rPr>
      </w:pPr>
      <w:r w:rsidRPr="009C687D">
        <w:rPr>
          <w:rFonts w:ascii="Arial" w:hAnsi="Arial" w:cs="Arial"/>
        </w:rPr>
        <w:t>But, in practice, the total incorporation approach favored by the first John Marshall Harlan and Hugo Black has predominated.</w:t>
      </w:r>
    </w:p>
    <w:p w14:paraId="092E23ED" w14:textId="5D793045" w:rsidR="009C687D" w:rsidRPr="009C687D" w:rsidRDefault="009C687D" w:rsidP="009C687D">
      <w:pPr>
        <w:pStyle w:val="ListParagraph"/>
        <w:numPr>
          <w:ilvl w:val="2"/>
          <w:numId w:val="1"/>
        </w:numPr>
        <w:rPr>
          <w:rFonts w:ascii="Arial" w:hAnsi="Arial" w:cs="Arial"/>
        </w:rPr>
      </w:pPr>
      <w:r>
        <w:rPr>
          <w:rFonts w:ascii="Arial" w:hAnsi="Arial" w:cs="Arial"/>
        </w:rPr>
        <w:t>O</w:t>
      </w:r>
      <w:r w:rsidRPr="009C687D">
        <w:rPr>
          <w:rFonts w:ascii="Arial" w:hAnsi="Arial" w:cs="Arial"/>
        </w:rPr>
        <w:t>ver the years the Court has incorporated and made applicable to the states almost every guarantee contained in the Bill of Rights</w:t>
      </w:r>
      <w:r>
        <w:rPr>
          <w:rFonts w:ascii="Arial" w:hAnsi="Arial" w:cs="Arial"/>
        </w:rPr>
        <w:t>.</w:t>
      </w:r>
    </w:p>
    <w:p w14:paraId="5DD2C6CE" w14:textId="542D8C96" w:rsidR="00957224" w:rsidRDefault="00957224" w:rsidP="00474B68">
      <w:pPr>
        <w:pStyle w:val="ListParagraph"/>
        <w:numPr>
          <w:ilvl w:val="1"/>
          <w:numId w:val="1"/>
        </w:numPr>
        <w:rPr>
          <w:rFonts w:ascii="Arial" w:hAnsi="Arial" w:cs="Arial"/>
          <w:i/>
          <w:iCs/>
        </w:rPr>
      </w:pPr>
      <w:r w:rsidRPr="00957224">
        <w:rPr>
          <w:rFonts w:ascii="Arial" w:hAnsi="Arial" w:cs="Arial"/>
          <w:i/>
          <w:iCs/>
        </w:rPr>
        <w:lastRenderedPageBreak/>
        <w:t>District of Columbia v. Heller (2008)</w:t>
      </w:r>
    </w:p>
    <w:p w14:paraId="32A17851" w14:textId="79EF80B4" w:rsidR="009C687D" w:rsidRDefault="009C687D" w:rsidP="009C687D">
      <w:pPr>
        <w:pStyle w:val="ListParagraph"/>
        <w:numPr>
          <w:ilvl w:val="2"/>
          <w:numId w:val="1"/>
        </w:numPr>
        <w:rPr>
          <w:rFonts w:ascii="Arial" w:hAnsi="Arial" w:cs="Arial"/>
        </w:rPr>
      </w:pPr>
      <w:r w:rsidRPr="009C687D">
        <w:rPr>
          <w:rFonts w:ascii="Arial" w:hAnsi="Arial" w:cs="Arial"/>
        </w:rPr>
        <w:t>The contemporary Court has made several recent additions to the list</w:t>
      </w:r>
      <w:r>
        <w:rPr>
          <w:rFonts w:ascii="Arial" w:hAnsi="Arial" w:cs="Arial"/>
        </w:rPr>
        <w:t xml:space="preserve"> in Table 3.2.</w:t>
      </w:r>
    </w:p>
    <w:p w14:paraId="6660276C" w14:textId="74A32A7A" w:rsidR="009C687D" w:rsidRPr="009C687D" w:rsidRDefault="009C687D" w:rsidP="009C687D">
      <w:pPr>
        <w:pStyle w:val="ListParagraph"/>
        <w:numPr>
          <w:ilvl w:val="2"/>
          <w:numId w:val="1"/>
        </w:numPr>
        <w:rPr>
          <w:rFonts w:ascii="Arial" w:hAnsi="Arial" w:cs="Arial"/>
        </w:rPr>
      </w:pPr>
      <w:r>
        <w:rPr>
          <w:rFonts w:ascii="Arial" w:hAnsi="Arial" w:cs="Arial"/>
        </w:rPr>
        <w:t>T</w:t>
      </w:r>
      <w:r w:rsidRPr="009C687D">
        <w:rPr>
          <w:rFonts w:ascii="Arial" w:hAnsi="Arial" w:cs="Arial"/>
        </w:rPr>
        <w:t>he Supreme Court expanded the rights of gun owners against federal gun control regulations.</w:t>
      </w:r>
    </w:p>
    <w:p w14:paraId="2019539B" w14:textId="02C61051" w:rsidR="00957224" w:rsidRDefault="00957224" w:rsidP="00474B68">
      <w:pPr>
        <w:pStyle w:val="ListParagraph"/>
        <w:numPr>
          <w:ilvl w:val="1"/>
          <w:numId w:val="1"/>
        </w:numPr>
        <w:rPr>
          <w:rFonts w:ascii="Arial" w:hAnsi="Arial" w:cs="Arial"/>
          <w:b/>
          <w:bCs/>
          <w:i/>
          <w:iCs/>
        </w:rPr>
      </w:pPr>
      <w:r w:rsidRPr="00957224">
        <w:rPr>
          <w:rFonts w:ascii="Arial" w:hAnsi="Arial" w:cs="Arial"/>
          <w:b/>
          <w:bCs/>
          <w:i/>
          <w:iCs/>
        </w:rPr>
        <w:t>McDonald v. City of Chicago (2010)</w:t>
      </w:r>
    </w:p>
    <w:p w14:paraId="3B4676AD" w14:textId="5482FD62" w:rsidR="00E861B5" w:rsidRDefault="00E861B5" w:rsidP="00E861B5">
      <w:pPr>
        <w:pStyle w:val="ListParagraph"/>
        <w:numPr>
          <w:ilvl w:val="2"/>
          <w:numId w:val="1"/>
        </w:numPr>
        <w:rPr>
          <w:rFonts w:ascii="Arial" w:hAnsi="Arial" w:cs="Arial"/>
        </w:rPr>
      </w:pPr>
      <w:r>
        <w:rPr>
          <w:rFonts w:ascii="Arial" w:hAnsi="Arial" w:cs="Arial"/>
        </w:rPr>
        <w:t xml:space="preserve">The court </w:t>
      </w:r>
      <w:r w:rsidRPr="00E861B5">
        <w:rPr>
          <w:rFonts w:ascii="Arial" w:hAnsi="Arial" w:cs="Arial"/>
        </w:rPr>
        <w:t>incorporated the guarantee</w:t>
      </w:r>
      <w:r>
        <w:rPr>
          <w:rFonts w:ascii="Arial" w:hAnsi="Arial" w:cs="Arial"/>
        </w:rPr>
        <w:t xml:space="preserve"> in </w:t>
      </w:r>
      <w:r w:rsidRPr="00E861B5">
        <w:rPr>
          <w:rFonts w:ascii="Arial" w:hAnsi="Arial" w:cs="Arial"/>
          <w:i/>
          <w:iCs/>
        </w:rPr>
        <w:t>Heller</w:t>
      </w:r>
      <w:r w:rsidRPr="00E861B5">
        <w:rPr>
          <w:rFonts w:ascii="Arial" w:hAnsi="Arial" w:cs="Arial"/>
        </w:rPr>
        <w:t>, making it applicable to states and localities.</w:t>
      </w:r>
    </w:p>
    <w:p w14:paraId="5699C9F5" w14:textId="03581892" w:rsidR="00E861B5" w:rsidRPr="00E861B5" w:rsidRDefault="00E861B5" w:rsidP="00E861B5">
      <w:pPr>
        <w:pStyle w:val="ListParagraph"/>
        <w:numPr>
          <w:ilvl w:val="2"/>
          <w:numId w:val="1"/>
        </w:numPr>
        <w:rPr>
          <w:rFonts w:ascii="Arial" w:hAnsi="Arial" w:cs="Arial"/>
        </w:rPr>
      </w:pPr>
      <w:r w:rsidRPr="00E861B5">
        <w:rPr>
          <w:rFonts w:ascii="Arial" w:hAnsi="Arial" w:cs="Arial"/>
        </w:rPr>
        <w:t>Justice Alito held that the use of handguns for self-defense is “fundamental to our scheme of ordered liberty” or “deeply rooted in this Nation’s history and tradition.</w:t>
      </w:r>
      <w:r>
        <w:rPr>
          <w:rFonts w:ascii="Arial" w:hAnsi="Arial" w:cs="Arial"/>
        </w:rPr>
        <w:t>”</w:t>
      </w:r>
    </w:p>
    <w:p w14:paraId="799F4559" w14:textId="0E7ED675" w:rsidR="00957224" w:rsidRDefault="00957224" w:rsidP="00474B68">
      <w:pPr>
        <w:pStyle w:val="ListParagraph"/>
        <w:numPr>
          <w:ilvl w:val="1"/>
          <w:numId w:val="1"/>
        </w:numPr>
        <w:rPr>
          <w:rFonts w:ascii="Arial" w:hAnsi="Arial" w:cs="Arial"/>
          <w:b/>
          <w:bCs/>
          <w:i/>
          <w:iCs/>
        </w:rPr>
      </w:pPr>
      <w:r w:rsidRPr="00957224">
        <w:rPr>
          <w:rFonts w:ascii="Arial" w:hAnsi="Arial" w:cs="Arial"/>
          <w:b/>
          <w:bCs/>
          <w:i/>
          <w:iCs/>
        </w:rPr>
        <w:t>Timbs v. Indiana (2019)</w:t>
      </w:r>
    </w:p>
    <w:p w14:paraId="42F0AC13" w14:textId="77777777" w:rsidR="00E861B5" w:rsidRDefault="00E861B5" w:rsidP="00E861B5">
      <w:pPr>
        <w:pStyle w:val="ListParagraph"/>
        <w:numPr>
          <w:ilvl w:val="2"/>
          <w:numId w:val="1"/>
        </w:numPr>
        <w:rPr>
          <w:rFonts w:ascii="Arial" w:hAnsi="Arial" w:cs="Arial"/>
        </w:rPr>
      </w:pPr>
      <w:r w:rsidRPr="00E861B5">
        <w:rPr>
          <w:rFonts w:ascii="Arial" w:hAnsi="Arial" w:cs="Arial"/>
        </w:rPr>
        <w:t>Justice Ginsburg used the same test to incorporate the excessive fines clause</w:t>
      </w:r>
      <w:r>
        <w:rPr>
          <w:rFonts w:ascii="Arial" w:hAnsi="Arial" w:cs="Arial"/>
        </w:rPr>
        <w:t>.</w:t>
      </w:r>
    </w:p>
    <w:p w14:paraId="50B97AD6" w14:textId="545356AE" w:rsidR="00E861B5" w:rsidRPr="00E861B5" w:rsidRDefault="00E861B5" w:rsidP="00E861B5">
      <w:pPr>
        <w:pStyle w:val="ListParagraph"/>
        <w:numPr>
          <w:ilvl w:val="2"/>
          <w:numId w:val="1"/>
        </w:numPr>
        <w:rPr>
          <w:rFonts w:ascii="Arial" w:hAnsi="Arial" w:cs="Arial"/>
        </w:rPr>
      </w:pPr>
      <w:r>
        <w:rPr>
          <w:rFonts w:ascii="Arial" w:hAnsi="Arial" w:cs="Arial"/>
        </w:rPr>
        <w:t>T</w:t>
      </w:r>
      <w:r w:rsidRPr="00E861B5">
        <w:rPr>
          <w:rFonts w:ascii="Arial" w:hAnsi="Arial" w:cs="Arial"/>
        </w:rPr>
        <w:t>he prohibition against excessive fines is both “fundamental to our scheme of ordered liberty” and “deeply rooted in this Nation’s history and tradition.”</w:t>
      </w:r>
    </w:p>
    <w:p w14:paraId="104B5F8E" w14:textId="1F559780" w:rsidR="00957224" w:rsidRDefault="00957224" w:rsidP="00474B68">
      <w:pPr>
        <w:pStyle w:val="ListParagraph"/>
        <w:numPr>
          <w:ilvl w:val="1"/>
          <w:numId w:val="1"/>
        </w:numPr>
        <w:rPr>
          <w:rFonts w:ascii="Arial" w:hAnsi="Arial" w:cs="Arial"/>
          <w:b/>
          <w:bCs/>
          <w:i/>
          <w:iCs/>
        </w:rPr>
      </w:pPr>
      <w:r w:rsidRPr="00957224">
        <w:rPr>
          <w:rFonts w:ascii="Arial" w:hAnsi="Arial" w:cs="Arial"/>
          <w:b/>
          <w:bCs/>
          <w:i/>
          <w:iCs/>
        </w:rPr>
        <w:t>Ramos v. Louisiana (2020)</w:t>
      </w:r>
    </w:p>
    <w:p w14:paraId="350BD7B4" w14:textId="77777777" w:rsidR="00E861B5" w:rsidRDefault="00E861B5" w:rsidP="00E861B5">
      <w:pPr>
        <w:pStyle w:val="ListParagraph"/>
        <w:numPr>
          <w:ilvl w:val="2"/>
          <w:numId w:val="1"/>
        </w:numPr>
        <w:rPr>
          <w:rFonts w:ascii="Arial" w:hAnsi="Arial" w:cs="Arial"/>
        </w:rPr>
      </w:pPr>
      <w:r>
        <w:rPr>
          <w:rFonts w:ascii="Arial" w:hAnsi="Arial" w:cs="Arial"/>
        </w:rPr>
        <w:t>T</w:t>
      </w:r>
      <w:r w:rsidRPr="00E861B5">
        <w:rPr>
          <w:rFonts w:ascii="Arial" w:hAnsi="Arial" w:cs="Arial"/>
        </w:rPr>
        <w:t xml:space="preserve">he Court took a step that Justice Fortas explicitly opposed in </w:t>
      </w:r>
      <w:r w:rsidRPr="00E861B5">
        <w:rPr>
          <w:rFonts w:ascii="Arial" w:hAnsi="Arial" w:cs="Arial"/>
          <w:i/>
          <w:iCs/>
        </w:rPr>
        <w:t>Duncan v. Louisiana</w:t>
      </w:r>
      <w:r>
        <w:rPr>
          <w:rFonts w:ascii="Arial" w:hAnsi="Arial" w:cs="Arial"/>
        </w:rPr>
        <w:t>.</w:t>
      </w:r>
    </w:p>
    <w:p w14:paraId="5040435F" w14:textId="3EADED3A" w:rsidR="00E861B5" w:rsidRPr="00E861B5" w:rsidRDefault="00E861B5" w:rsidP="00E861B5">
      <w:pPr>
        <w:pStyle w:val="ListParagraph"/>
        <w:numPr>
          <w:ilvl w:val="2"/>
          <w:numId w:val="1"/>
        </w:numPr>
        <w:rPr>
          <w:rFonts w:ascii="Arial" w:hAnsi="Arial" w:cs="Arial"/>
        </w:rPr>
      </w:pPr>
      <w:r>
        <w:rPr>
          <w:rFonts w:ascii="Arial" w:hAnsi="Arial" w:cs="Arial"/>
        </w:rPr>
        <w:t>It held</w:t>
      </w:r>
      <w:r w:rsidRPr="00E861B5">
        <w:rPr>
          <w:rFonts w:ascii="Arial" w:hAnsi="Arial" w:cs="Arial"/>
        </w:rPr>
        <w:t xml:space="preserve"> that state juries, like federal juries, must reach unanimous verdicts in cases involving serious crimes.</w:t>
      </w:r>
    </w:p>
    <w:sectPr w:rsidR="00E861B5" w:rsidRPr="00E861B5" w:rsidSect="006B36F1">
      <w:head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8172B" w14:textId="77777777" w:rsidR="00472171" w:rsidRDefault="00472171" w:rsidP="00AC6798">
      <w:pPr>
        <w:spacing w:after="0" w:line="240" w:lineRule="auto"/>
      </w:pPr>
      <w:r>
        <w:separator/>
      </w:r>
    </w:p>
  </w:endnote>
  <w:endnote w:type="continuationSeparator" w:id="0">
    <w:p w14:paraId="39C55EBF" w14:textId="77777777" w:rsidR="00472171" w:rsidRDefault="00472171" w:rsidP="00AC6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58926" w14:textId="77777777" w:rsidR="00472171" w:rsidRDefault="00472171" w:rsidP="00AC6798">
      <w:pPr>
        <w:spacing w:after="0" w:line="240" w:lineRule="auto"/>
      </w:pPr>
      <w:r>
        <w:separator/>
      </w:r>
    </w:p>
  </w:footnote>
  <w:footnote w:type="continuationSeparator" w:id="0">
    <w:p w14:paraId="22EE1A02" w14:textId="77777777" w:rsidR="00472171" w:rsidRDefault="00472171" w:rsidP="00AC6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91ABD" w14:textId="5AF53726" w:rsidR="00705800" w:rsidRPr="00857730" w:rsidRDefault="0028082F" w:rsidP="00705800">
    <w:pPr>
      <w:pStyle w:val="Header"/>
      <w:jc w:val="right"/>
      <w:rPr>
        <w:rFonts w:ascii="Arial" w:hAnsi="Arial" w:cs="Arial"/>
        <w:i/>
      </w:rPr>
    </w:pPr>
    <w:r w:rsidRPr="00857730">
      <w:rPr>
        <w:rFonts w:ascii="Arial" w:hAnsi="Arial" w:cs="Arial"/>
        <w:sz w:val="20"/>
      </w:rPr>
      <w:t>Instructor Resource</w:t>
    </w:r>
    <w:r w:rsidR="00CE3ED0" w:rsidRPr="00857730">
      <w:rPr>
        <w:rFonts w:ascii="Arial" w:hAnsi="Arial" w:cs="Arial"/>
        <w:sz w:val="20"/>
      </w:rPr>
      <w:br/>
    </w:r>
    <w:r w:rsidR="00857730" w:rsidRPr="00857730">
      <w:rPr>
        <w:rFonts w:ascii="Arial" w:hAnsi="Arial" w:cs="Arial"/>
      </w:rPr>
      <w:t>Epstein</w:t>
    </w:r>
    <w:r w:rsidR="00705800" w:rsidRPr="00857730">
      <w:rPr>
        <w:rFonts w:ascii="Arial" w:hAnsi="Arial" w:cs="Arial"/>
      </w:rPr>
      <w:t xml:space="preserve">, </w:t>
    </w:r>
    <w:r w:rsidR="00857730" w:rsidRPr="00857730">
      <w:rPr>
        <w:rFonts w:ascii="Arial" w:hAnsi="Arial" w:cs="Arial"/>
        <w:i/>
      </w:rPr>
      <w:t>Constitutional Law for a Changing America</w:t>
    </w:r>
    <w:r w:rsidR="00705800" w:rsidRPr="00857730">
      <w:rPr>
        <w:rFonts w:ascii="Arial" w:hAnsi="Arial" w:cs="Arial"/>
        <w:i/>
      </w:rPr>
      <w:t xml:space="preserve">, </w:t>
    </w:r>
    <w:r w:rsidR="00857730" w:rsidRPr="00857730">
      <w:rPr>
        <w:rFonts w:ascii="Arial" w:hAnsi="Arial" w:cs="Arial"/>
        <w:i/>
      </w:rPr>
      <w:t>12e</w:t>
    </w:r>
  </w:p>
  <w:p w14:paraId="5CBC2C81" w14:textId="2EACF95B" w:rsidR="0028082F" w:rsidRPr="00857730" w:rsidRDefault="00705800" w:rsidP="00705800">
    <w:pPr>
      <w:pStyle w:val="Header"/>
      <w:jc w:val="right"/>
      <w:rPr>
        <w:rFonts w:ascii="Arial" w:hAnsi="Arial" w:cs="Arial"/>
        <w:sz w:val="20"/>
      </w:rPr>
    </w:pPr>
    <w:r w:rsidRPr="00857730">
      <w:rPr>
        <w:rFonts w:ascii="Arial" w:hAnsi="Arial" w:cs="Arial"/>
      </w:rPr>
      <w:t>SAGE Publishing, 202</w:t>
    </w:r>
    <w:r w:rsidR="00857730" w:rsidRPr="00857730">
      <w:rPr>
        <w:rFonts w:ascii="Arial" w:hAnsi="Arial"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2F85F" w14:textId="77777777" w:rsidR="00AC6798" w:rsidRPr="00AC6798" w:rsidRDefault="00AC6798" w:rsidP="00AC6798">
    <w:pPr>
      <w:spacing w:after="0" w:line="240" w:lineRule="auto"/>
      <w:rPr>
        <w:b/>
      </w:rPr>
    </w:pPr>
    <w:r w:rsidRPr="00AC6798">
      <w:t>Author Names</w:t>
    </w:r>
    <w:r>
      <w:rPr>
        <w:i/>
      </w:rPr>
      <w:t xml:space="preserve">, </w:t>
    </w:r>
    <w:r w:rsidRPr="00AC6798">
      <w:rPr>
        <w:i/>
      </w:rPr>
      <w:t xml:space="preserve">Book Title, </w:t>
    </w:r>
    <w:r w:rsidRPr="00AC6798">
      <w:t>Edition Number:</w:t>
    </w:r>
    <w:r>
      <w:rPr>
        <w:b/>
      </w:rPr>
      <w:t xml:space="preserve"> </w:t>
    </w:r>
    <w:r w:rsidRPr="00AC6798">
      <w:t>Instructor Resource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F2F7C"/>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D144C12"/>
    <w:multiLevelType w:val="hybridMultilevel"/>
    <w:tmpl w:val="121616BA"/>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2" w15:restartNumberingAfterBreak="0">
    <w:nsid w:val="1E013C6B"/>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062098B"/>
    <w:multiLevelType w:val="multilevel"/>
    <w:tmpl w:val="58066654"/>
    <w:styleLink w:val="CurrentList4"/>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44A632A"/>
    <w:multiLevelType w:val="multilevel"/>
    <w:tmpl w:val="39BC37F0"/>
    <w:styleLink w:val="CurrentList3"/>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31ED7F79"/>
    <w:multiLevelType w:val="multilevel"/>
    <w:tmpl w:val="28000CB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3B158D8"/>
    <w:multiLevelType w:val="multilevel"/>
    <w:tmpl w:val="D9204560"/>
    <w:styleLink w:val="CurrentList2"/>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9AB1F77"/>
    <w:multiLevelType w:val="hybridMultilevel"/>
    <w:tmpl w:val="A7D2A79A"/>
    <w:lvl w:ilvl="0" w:tplc="4009000F">
      <w:start w:val="1"/>
      <w:numFmt w:val="decimal"/>
      <w:lvlText w:val="%1."/>
      <w:lvlJc w:val="left"/>
      <w:pPr>
        <w:ind w:left="1920" w:hanging="360"/>
      </w:pPr>
      <w:rPr>
        <w:b w:val="0"/>
      </w:rPr>
    </w:lvl>
    <w:lvl w:ilvl="1" w:tplc="04090019">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8" w15:restartNumberingAfterBreak="0">
    <w:nsid w:val="3A760514"/>
    <w:multiLevelType w:val="hybridMultilevel"/>
    <w:tmpl w:val="C48019A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8441D1"/>
    <w:multiLevelType w:val="hybridMultilevel"/>
    <w:tmpl w:val="7F60152C"/>
    <w:lvl w:ilvl="0" w:tplc="40090019">
      <w:start w:val="1"/>
      <w:numFmt w:val="lowerLetter"/>
      <w:lvlText w:val="%1."/>
      <w:lvlJc w:val="left"/>
      <w:pPr>
        <w:ind w:left="2628" w:hanging="360"/>
      </w:pPr>
      <w:rPr>
        <w:b w:val="0"/>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0" w15:restartNumberingAfterBreak="0">
    <w:nsid w:val="4AD45D27"/>
    <w:multiLevelType w:val="hybridMultilevel"/>
    <w:tmpl w:val="74287E5C"/>
    <w:lvl w:ilvl="0" w:tplc="8C343828">
      <w:start w:val="1"/>
      <w:numFmt w:val="decimal"/>
      <w:lvlText w:val="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DBE49AC"/>
    <w:multiLevelType w:val="multilevel"/>
    <w:tmpl w:val="F1E470A8"/>
    <w:styleLink w:val="CurrentList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57B032DD"/>
    <w:multiLevelType w:val="hybridMultilevel"/>
    <w:tmpl w:val="03701AAA"/>
    <w:lvl w:ilvl="0" w:tplc="4009000F">
      <w:start w:val="1"/>
      <w:numFmt w:val="decimal"/>
      <w:lvlText w:val="%1."/>
      <w:lvlJc w:val="left"/>
      <w:pPr>
        <w:ind w:left="1920" w:hanging="360"/>
      </w:pPr>
      <w:rPr>
        <w:b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3" w15:restartNumberingAfterBreak="0">
    <w:nsid w:val="5D930CAB"/>
    <w:multiLevelType w:val="hybridMultilevel"/>
    <w:tmpl w:val="593A89A6"/>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4" w15:restartNumberingAfterBreak="0">
    <w:nsid w:val="6288488F"/>
    <w:multiLevelType w:val="multilevel"/>
    <w:tmpl w:val="FA147BD4"/>
    <w:styleLink w:val="CurrentList5"/>
    <w:lvl w:ilvl="0">
      <w:start w:val="1"/>
      <w:numFmt w:val="decimal"/>
      <w:lvlText w:val="1.%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6D657FCB"/>
    <w:multiLevelType w:val="hybridMultilevel"/>
    <w:tmpl w:val="C04A7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CD13A1"/>
    <w:multiLevelType w:val="hybridMultilevel"/>
    <w:tmpl w:val="B8D8EF26"/>
    <w:lvl w:ilvl="0" w:tplc="22F462D4">
      <w:start w:val="1"/>
      <w:numFmt w:val="upperLetter"/>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5"/>
  </w:num>
  <w:num w:numId="3">
    <w:abstractNumId w:val="2"/>
  </w:num>
  <w:num w:numId="4">
    <w:abstractNumId w:val="15"/>
  </w:num>
  <w:num w:numId="5">
    <w:abstractNumId w:val="7"/>
  </w:num>
  <w:num w:numId="6">
    <w:abstractNumId w:val="16"/>
  </w:num>
  <w:num w:numId="7">
    <w:abstractNumId w:val="1"/>
  </w:num>
  <w:num w:numId="8">
    <w:abstractNumId w:val="13"/>
  </w:num>
  <w:num w:numId="9">
    <w:abstractNumId w:val="12"/>
  </w:num>
  <w:num w:numId="10">
    <w:abstractNumId w:val="9"/>
  </w:num>
  <w:num w:numId="11">
    <w:abstractNumId w:val="8"/>
  </w:num>
  <w:num w:numId="12">
    <w:abstractNumId w:val="10"/>
  </w:num>
  <w:num w:numId="13">
    <w:abstractNumId w:val="11"/>
  </w:num>
  <w:num w:numId="14">
    <w:abstractNumId w:val="6"/>
  </w:num>
  <w:num w:numId="15">
    <w:abstractNumId w:val="4"/>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798"/>
    <w:rsid w:val="00087E92"/>
    <w:rsid w:val="000B51AC"/>
    <w:rsid w:val="000C73BA"/>
    <w:rsid w:val="0013263E"/>
    <w:rsid w:val="00146F66"/>
    <w:rsid w:val="00175F2F"/>
    <w:rsid w:val="002050D0"/>
    <w:rsid w:val="002255A1"/>
    <w:rsid w:val="00271BB7"/>
    <w:rsid w:val="0028082F"/>
    <w:rsid w:val="002842B8"/>
    <w:rsid w:val="00284D4B"/>
    <w:rsid w:val="003665B9"/>
    <w:rsid w:val="003E4F8E"/>
    <w:rsid w:val="00415B0E"/>
    <w:rsid w:val="00472171"/>
    <w:rsid w:val="00474B68"/>
    <w:rsid w:val="0049088F"/>
    <w:rsid w:val="0049735A"/>
    <w:rsid w:val="004C441E"/>
    <w:rsid w:val="00590188"/>
    <w:rsid w:val="005C52FF"/>
    <w:rsid w:val="00601E26"/>
    <w:rsid w:val="00647166"/>
    <w:rsid w:val="006B36F1"/>
    <w:rsid w:val="00705800"/>
    <w:rsid w:val="00786291"/>
    <w:rsid w:val="00797EB8"/>
    <w:rsid w:val="007D1BD4"/>
    <w:rsid w:val="0080487A"/>
    <w:rsid w:val="00814DAF"/>
    <w:rsid w:val="00857730"/>
    <w:rsid w:val="00861359"/>
    <w:rsid w:val="0091256A"/>
    <w:rsid w:val="00957224"/>
    <w:rsid w:val="00972826"/>
    <w:rsid w:val="00972B91"/>
    <w:rsid w:val="00985161"/>
    <w:rsid w:val="009C687D"/>
    <w:rsid w:val="009F10D3"/>
    <w:rsid w:val="00A0045D"/>
    <w:rsid w:val="00A00903"/>
    <w:rsid w:val="00A12BED"/>
    <w:rsid w:val="00A52B39"/>
    <w:rsid w:val="00A61A93"/>
    <w:rsid w:val="00AC6798"/>
    <w:rsid w:val="00AD14CA"/>
    <w:rsid w:val="00AF3200"/>
    <w:rsid w:val="00B17355"/>
    <w:rsid w:val="00B25DB6"/>
    <w:rsid w:val="00C22A1D"/>
    <w:rsid w:val="00C4089C"/>
    <w:rsid w:val="00C57347"/>
    <w:rsid w:val="00CE3ED0"/>
    <w:rsid w:val="00D24B9F"/>
    <w:rsid w:val="00D82BE1"/>
    <w:rsid w:val="00DB6ECD"/>
    <w:rsid w:val="00DD0D71"/>
    <w:rsid w:val="00DE4AD0"/>
    <w:rsid w:val="00E0583E"/>
    <w:rsid w:val="00E27C4D"/>
    <w:rsid w:val="00E630F2"/>
    <w:rsid w:val="00E861B5"/>
    <w:rsid w:val="00E91086"/>
    <w:rsid w:val="00E93FEB"/>
    <w:rsid w:val="00ED7CB7"/>
    <w:rsid w:val="00EE7FB4"/>
    <w:rsid w:val="00F06F1D"/>
    <w:rsid w:val="00F678E2"/>
    <w:rsid w:val="00FB2A8D"/>
    <w:rsid w:val="00FE4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57EC1"/>
  <w15:docId w15:val="{54A014F6-7944-4467-A84F-7D73BC64A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798"/>
    <w:pPr>
      <w:spacing w:after="200" w:line="276" w:lineRule="auto"/>
    </w:pPr>
    <w:rPr>
      <w:rFonts w:asciiTheme="minorHAnsi" w:eastAsiaTheme="minorEastAsia" w:hAnsiTheme="minorHAnsi" w:cstheme="minorBidi"/>
      <w:sz w:val="22"/>
      <w:szCs w:val="22"/>
    </w:rPr>
  </w:style>
  <w:style w:type="paragraph" w:styleId="Heading1">
    <w:name w:val="heading 1"/>
    <w:basedOn w:val="Normal"/>
    <w:next w:val="Normal"/>
    <w:link w:val="Heading1Char"/>
    <w:uiPriority w:val="9"/>
    <w:qFormat/>
    <w:rsid w:val="00DE4AD0"/>
    <w:pPr>
      <w:keepNext/>
      <w:keepLines/>
      <w:spacing w:before="480" w:after="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601E26"/>
    <w:pPr>
      <w:keepNext/>
      <w:keepLines/>
      <w:spacing w:before="200" w:after="0"/>
      <w:outlineLvl w:val="1"/>
    </w:pPr>
    <w:rPr>
      <w:rFonts w:ascii="Arial" w:eastAsiaTheme="majorEastAsia" w:hAnsi="Arial" w:cstheme="majorBidi"/>
      <w:bCs/>
      <w:sz w:val="26"/>
      <w:szCs w:val="26"/>
    </w:rPr>
  </w:style>
  <w:style w:type="paragraph" w:styleId="Heading3">
    <w:name w:val="heading 3"/>
    <w:basedOn w:val="Normal"/>
    <w:next w:val="Normal"/>
    <w:link w:val="Heading3Char"/>
    <w:uiPriority w:val="9"/>
    <w:semiHidden/>
    <w:unhideWhenUsed/>
    <w:qFormat/>
    <w:rsid w:val="00601E26"/>
    <w:pPr>
      <w:keepNext/>
      <w:keepLines/>
      <w:spacing w:before="40" w:after="0"/>
      <w:outlineLvl w:val="2"/>
    </w:pPr>
    <w:rPr>
      <w:rFonts w:ascii="Calibri" w:eastAsiaTheme="majorEastAsia" w:hAnsi="Calibri"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798"/>
    <w:pPr>
      <w:ind w:left="720"/>
      <w:contextualSpacing/>
    </w:pPr>
  </w:style>
  <w:style w:type="paragraph" w:styleId="Header">
    <w:name w:val="header"/>
    <w:basedOn w:val="Normal"/>
    <w:link w:val="HeaderChar"/>
    <w:unhideWhenUsed/>
    <w:rsid w:val="00AC6798"/>
    <w:pPr>
      <w:tabs>
        <w:tab w:val="center" w:pos="4680"/>
        <w:tab w:val="right" w:pos="9360"/>
      </w:tabs>
      <w:spacing w:after="0" w:line="240" w:lineRule="auto"/>
    </w:pPr>
  </w:style>
  <w:style w:type="character" w:customStyle="1" w:styleId="HeaderChar">
    <w:name w:val="Header Char"/>
    <w:basedOn w:val="DefaultParagraphFont"/>
    <w:link w:val="Header"/>
    <w:rsid w:val="00AC6798"/>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AC6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98"/>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rsid w:val="00DE4AD0"/>
    <w:rPr>
      <w:rFonts w:ascii="Arial" w:eastAsiaTheme="majorEastAsia" w:hAnsi="Arial" w:cstheme="majorBidi"/>
      <w:b/>
      <w:bCs/>
      <w:sz w:val="28"/>
      <w:szCs w:val="28"/>
    </w:rPr>
  </w:style>
  <w:style w:type="paragraph" w:styleId="Title">
    <w:name w:val="Title"/>
    <w:basedOn w:val="Normal"/>
    <w:next w:val="Normal"/>
    <w:link w:val="TitleChar"/>
    <w:autoRedefine/>
    <w:uiPriority w:val="10"/>
    <w:qFormat/>
    <w:rsid w:val="00857730"/>
    <w:pPr>
      <w:pBdr>
        <w:bottom w:val="single" w:sz="8" w:space="4" w:color="4F81BD" w:themeColor="accent1"/>
      </w:pBdr>
      <w:spacing w:after="300" w:line="240" w:lineRule="auto"/>
      <w:contextualSpacing/>
    </w:pPr>
    <w:rPr>
      <w:rFonts w:ascii="Arial" w:eastAsiaTheme="majorEastAsia" w:hAnsi="Arial" w:cstheme="majorBidi"/>
      <w:color w:val="000000" w:themeColor="text1"/>
      <w:spacing w:val="5"/>
      <w:kern w:val="28"/>
      <w:sz w:val="52"/>
      <w:szCs w:val="52"/>
    </w:rPr>
  </w:style>
  <w:style w:type="character" w:customStyle="1" w:styleId="TitleChar">
    <w:name w:val="Title Char"/>
    <w:basedOn w:val="DefaultParagraphFont"/>
    <w:link w:val="Title"/>
    <w:uiPriority w:val="10"/>
    <w:rsid w:val="00857730"/>
    <w:rPr>
      <w:rFonts w:ascii="Arial" w:eastAsiaTheme="majorEastAsia" w:hAnsi="Arial" w:cstheme="majorBidi"/>
      <w:color w:val="000000" w:themeColor="text1"/>
      <w:spacing w:val="5"/>
      <w:kern w:val="28"/>
      <w:sz w:val="52"/>
      <w:szCs w:val="52"/>
    </w:rPr>
  </w:style>
  <w:style w:type="character" w:customStyle="1" w:styleId="Heading2Char">
    <w:name w:val="Heading 2 Char"/>
    <w:basedOn w:val="DefaultParagraphFont"/>
    <w:link w:val="Heading2"/>
    <w:uiPriority w:val="9"/>
    <w:rsid w:val="00601E26"/>
    <w:rPr>
      <w:rFonts w:ascii="Arial" w:eastAsiaTheme="majorEastAsia" w:hAnsi="Arial" w:cstheme="majorBidi"/>
      <w:bCs/>
      <w:sz w:val="26"/>
      <w:szCs w:val="26"/>
    </w:rPr>
  </w:style>
  <w:style w:type="character" w:customStyle="1" w:styleId="Heading3Char">
    <w:name w:val="Heading 3 Char"/>
    <w:basedOn w:val="DefaultParagraphFont"/>
    <w:link w:val="Heading3"/>
    <w:uiPriority w:val="9"/>
    <w:semiHidden/>
    <w:rsid w:val="00601E26"/>
    <w:rPr>
      <w:rFonts w:ascii="Calibri" w:eastAsiaTheme="majorEastAsia" w:hAnsi="Calibri" w:cstheme="majorBidi"/>
      <w:b/>
      <w:szCs w:val="24"/>
    </w:rPr>
  </w:style>
  <w:style w:type="character" w:customStyle="1" w:styleId="Style1">
    <w:name w:val="Style1"/>
    <w:rsid w:val="00705800"/>
    <w:rPr>
      <w:color w:val="FF0000"/>
    </w:rPr>
  </w:style>
  <w:style w:type="table" w:styleId="TableGrid">
    <w:name w:val="Table Grid"/>
    <w:basedOn w:val="TableNormal"/>
    <w:uiPriority w:val="59"/>
    <w:rsid w:val="00861359"/>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2A1D"/>
    <w:rPr>
      <w:color w:val="0000FF" w:themeColor="hyperlink"/>
      <w:u w:val="single"/>
    </w:rPr>
  </w:style>
  <w:style w:type="character" w:customStyle="1" w:styleId="UnresolvedMention1">
    <w:name w:val="Unresolved Mention1"/>
    <w:basedOn w:val="DefaultParagraphFont"/>
    <w:uiPriority w:val="99"/>
    <w:semiHidden/>
    <w:unhideWhenUsed/>
    <w:rsid w:val="00C22A1D"/>
    <w:rPr>
      <w:color w:val="605E5C"/>
      <w:shd w:val="clear" w:color="auto" w:fill="E1DFDD"/>
    </w:rPr>
  </w:style>
  <w:style w:type="numbering" w:customStyle="1" w:styleId="CurrentList1">
    <w:name w:val="Current List1"/>
    <w:uiPriority w:val="99"/>
    <w:rsid w:val="00857730"/>
    <w:pPr>
      <w:numPr>
        <w:numId w:val="13"/>
      </w:numPr>
    </w:pPr>
  </w:style>
  <w:style w:type="numbering" w:customStyle="1" w:styleId="CurrentList2">
    <w:name w:val="Current List2"/>
    <w:uiPriority w:val="99"/>
    <w:rsid w:val="00857730"/>
    <w:pPr>
      <w:numPr>
        <w:numId w:val="14"/>
      </w:numPr>
    </w:pPr>
  </w:style>
  <w:style w:type="numbering" w:customStyle="1" w:styleId="CurrentList3">
    <w:name w:val="Current List3"/>
    <w:uiPriority w:val="99"/>
    <w:rsid w:val="00857730"/>
    <w:pPr>
      <w:numPr>
        <w:numId w:val="15"/>
      </w:numPr>
    </w:pPr>
  </w:style>
  <w:style w:type="character" w:styleId="CommentReference">
    <w:name w:val="annotation reference"/>
    <w:basedOn w:val="DefaultParagraphFont"/>
    <w:uiPriority w:val="99"/>
    <w:semiHidden/>
    <w:unhideWhenUsed/>
    <w:rsid w:val="00415B0E"/>
    <w:rPr>
      <w:sz w:val="16"/>
      <w:szCs w:val="16"/>
    </w:rPr>
  </w:style>
  <w:style w:type="paragraph" w:styleId="CommentText">
    <w:name w:val="annotation text"/>
    <w:basedOn w:val="Normal"/>
    <w:link w:val="CommentTextChar"/>
    <w:uiPriority w:val="99"/>
    <w:semiHidden/>
    <w:unhideWhenUsed/>
    <w:rsid w:val="00415B0E"/>
    <w:pPr>
      <w:spacing w:line="240" w:lineRule="auto"/>
    </w:pPr>
    <w:rPr>
      <w:sz w:val="20"/>
      <w:szCs w:val="20"/>
    </w:rPr>
  </w:style>
  <w:style w:type="character" w:customStyle="1" w:styleId="CommentTextChar">
    <w:name w:val="Comment Text Char"/>
    <w:basedOn w:val="DefaultParagraphFont"/>
    <w:link w:val="CommentText"/>
    <w:uiPriority w:val="99"/>
    <w:semiHidden/>
    <w:rsid w:val="00415B0E"/>
    <w:rPr>
      <w:rFonts w:asciiTheme="minorHAnsi" w:eastAsiaTheme="minorEastAsia" w:hAnsiTheme="minorHAnsi" w:cstheme="minorBidi"/>
      <w:sz w:val="20"/>
    </w:rPr>
  </w:style>
  <w:style w:type="paragraph" w:styleId="CommentSubject">
    <w:name w:val="annotation subject"/>
    <w:basedOn w:val="CommentText"/>
    <w:next w:val="CommentText"/>
    <w:link w:val="CommentSubjectChar"/>
    <w:uiPriority w:val="99"/>
    <w:semiHidden/>
    <w:unhideWhenUsed/>
    <w:rsid w:val="00415B0E"/>
    <w:rPr>
      <w:b/>
      <w:bCs/>
    </w:rPr>
  </w:style>
  <w:style w:type="character" w:customStyle="1" w:styleId="CommentSubjectChar">
    <w:name w:val="Comment Subject Char"/>
    <w:basedOn w:val="CommentTextChar"/>
    <w:link w:val="CommentSubject"/>
    <w:uiPriority w:val="99"/>
    <w:semiHidden/>
    <w:rsid w:val="00415B0E"/>
    <w:rPr>
      <w:rFonts w:asciiTheme="minorHAnsi" w:eastAsiaTheme="minorEastAsia" w:hAnsiTheme="minorHAnsi" w:cstheme="minorBidi"/>
      <w:b/>
      <w:bCs/>
      <w:sz w:val="20"/>
    </w:rPr>
  </w:style>
  <w:style w:type="numbering" w:customStyle="1" w:styleId="CurrentList4">
    <w:name w:val="Current List4"/>
    <w:uiPriority w:val="99"/>
    <w:rsid w:val="0091256A"/>
    <w:pPr>
      <w:numPr>
        <w:numId w:val="16"/>
      </w:numPr>
    </w:pPr>
  </w:style>
  <w:style w:type="numbering" w:customStyle="1" w:styleId="CurrentList5">
    <w:name w:val="Current List5"/>
    <w:uiPriority w:val="99"/>
    <w:rsid w:val="003665B9"/>
    <w:pPr>
      <w:numPr>
        <w:numId w:val="17"/>
      </w:numPr>
    </w:pPr>
  </w:style>
  <w:style w:type="paragraph" w:styleId="BalloonText">
    <w:name w:val="Balloon Text"/>
    <w:basedOn w:val="Normal"/>
    <w:link w:val="BalloonTextChar"/>
    <w:uiPriority w:val="99"/>
    <w:semiHidden/>
    <w:unhideWhenUsed/>
    <w:rsid w:val="00D82B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BE1"/>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AE41945E5BBD4CB80E28A47E208707" ma:contentTypeVersion="18" ma:contentTypeDescription="Create a new document." ma:contentTypeScope="" ma:versionID="ff4f873734712185289ea95ac4696c8e">
  <xsd:schema xmlns:xsd="http://www.w3.org/2001/XMLSchema" xmlns:xs="http://www.w3.org/2001/XMLSchema" xmlns:p="http://schemas.microsoft.com/office/2006/metadata/properties" xmlns:ns3="492391da-a53c-4951-8fae-a630032c0268" xmlns:ns4="bdfdb397-52c9-4b2b-ad93-4e7f8e1b6583" targetNamespace="http://schemas.microsoft.com/office/2006/metadata/properties" ma:root="true" ma:fieldsID="2fe7a041e48a4aa2036dec9bdd9b185f" ns3:_="" ns4:_="">
    <xsd:import namespace="492391da-a53c-4951-8fae-a630032c0268"/>
    <xsd:import namespace="bdfdb397-52c9-4b2b-ad93-4e7f8e1b658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2391da-a53c-4951-8fae-a630032c02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fdb397-52c9-4b2b-ad93-4e7f8e1b658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bdfdb397-52c9-4b2b-ad93-4e7f8e1b65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2A3684-3687-463E-9D07-D696264E2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2391da-a53c-4951-8fae-a630032c0268"/>
    <ds:schemaRef ds:uri="bdfdb397-52c9-4b2b-ad93-4e7f8e1b65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2BBF41-68FB-4E35-A0FB-96505E9DADEE}">
  <ds:schemaRefs>
    <ds:schemaRef ds:uri="http://purl.org/dc/elements/1.1/"/>
    <ds:schemaRef ds:uri="http://schemas.microsoft.com/office/2006/metadata/properties"/>
    <ds:schemaRef ds:uri="http://www.w3.org/XML/1998/namespace"/>
    <ds:schemaRef ds:uri="492391da-a53c-4951-8fae-a630032c0268"/>
    <ds:schemaRef ds:uri="http://schemas.microsoft.com/office/2006/documentManagement/types"/>
    <ds:schemaRef ds:uri="http://schemas.openxmlformats.org/package/2006/metadata/core-properties"/>
    <ds:schemaRef ds:uri="bdfdb397-52c9-4b2b-ad93-4e7f8e1b6583"/>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7BD6154B-85CE-4B05-94E9-BB27893337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1571</Words>
  <Characters>8960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Epstein 12e Chapter 3 Lecture Notes</vt:lpstr>
    </vt:vector>
  </TitlesOfParts>
  <Manager/>
  <Company>Sage Publications</Company>
  <LinksUpToDate>false</LinksUpToDate>
  <CharactersWithSpaces>10510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Epstein 12e Chapter 3 Lecture Notes</dc:title>
  <dc:subject/>
  <dc:creator>Bierach, Katie</dc:creator>
  <cp:keywords/>
  <dc:description/>
  <cp:lastModifiedBy>GWPS</cp:lastModifiedBy>
  <cp:revision>3</cp:revision>
  <dcterms:created xsi:type="dcterms:W3CDTF">2024-10-01T13:53:00Z</dcterms:created>
  <dcterms:modified xsi:type="dcterms:W3CDTF">2024-10-01T13:56:00Z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0x010100FBAE41945E5BBD4CB80E28A47E208707</vt:lpwstr>
  </property>
</Properties>
</file>