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02490" w14:textId="77777777" w:rsidR="00AC6798" w:rsidRPr="00857730" w:rsidRDefault="00AC6798" w:rsidP="00857730">
      <w:pPr>
        <w:pStyle w:val="Title"/>
        <w:rPr>
          <w:rFonts w:cs="Arial"/>
        </w:rPr>
      </w:pPr>
      <w:r w:rsidRPr="00857730">
        <w:rPr>
          <w:rFonts w:cs="Arial"/>
        </w:rPr>
        <w:t>Lecture Notes</w:t>
      </w:r>
    </w:p>
    <w:p w14:paraId="41876262" w14:textId="010EC1CF" w:rsidR="00CE3ED0" w:rsidRPr="00857730" w:rsidRDefault="00705800" w:rsidP="00AC6798">
      <w:pPr>
        <w:pStyle w:val="Heading1"/>
        <w:rPr>
          <w:rFonts w:cs="Arial"/>
        </w:rPr>
      </w:pPr>
      <w:r w:rsidRPr="00857730">
        <w:rPr>
          <w:rFonts w:cs="Arial"/>
        </w:rPr>
        <w:t xml:space="preserve">Chapter </w:t>
      </w:r>
      <w:r w:rsidR="007834D8">
        <w:rPr>
          <w:rFonts w:cs="Arial"/>
        </w:rPr>
        <w:t>7</w:t>
      </w:r>
      <w:r w:rsidRPr="00857730">
        <w:rPr>
          <w:rFonts w:cs="Arial"/>
        </w:rPr>
        <w:t xml:space="preserve">: </w:t>
      </w:r>
      <w:r w:rsidR="007834D8" w:rsidRPr="007834D8">
        <w:rPr>
          <w:rFonts w:cs="Arial"/>
        </w:rPr>
        <w:t>Freedom of the Press</w:t>
      </w:r>
    </w:p>
    <w:p w14:paraId="7132C174" w14:textId="77777777" w:rsidR="00AC6798" w:rsidRPr="00857730" w:rsidRDefault="00AC6798" w:rsidP="00A12BED">
      <w:pPr>
        <w:pStyle w:val="Heading2"/>
        <w:rPr>
          <w:rFonts w:cs="Arial"/>
        </w:rPr>
      </w:pPr>
      <w:bookmarkStart w:id="0" w:name="_GoBack"/>
      <w:bookmarkEnd w:id="0"/>
      <w:r w:rsidRPr="00857730">
        <w:rPr>
          <w:rFonts w:cs="Arial"/>
        </w:rPr>
        <w:t>Annotated Chapter Outline</w:t>
      </w:r>
    </w:p>
    <w:p w14:paraId="43348257" w14:textId="4B2E3DCE" w:rsidR="00AC6798" w:rsidRDefault="0041553C" w:rsidP="00AC6798">
      <w:pPr>
        <w:pStyle w:val="ListParagraph"/>
        <w:numPr>
          <w:ilvl w:val="0"/>
          <w:numId w:val="1"/>
        </w:numPr>
        <w:rPr>
          <w:rFonts w:ascii="Arial" w:hAnsi="Arial" w:cs="Arial"/>
        </w:rPr>
      </w:pPr>
      <w:r w:rsidRPr="0041553C">
        <w:rPr>
          <w:rFonts w:ascii="Arial" w:hAnsi="Arial" w:cs="Arial"/>
        </w:rPr>
        <w:t>Prior Restraint</w:t>
      </w:r>
    </w:p>
    <w:p w14:paraId="35010C3A" w14:textId="639FC90A" w:rsidR="0041553C" w:rsidRDefault="0041553C" w:rsidP="0041553C">
      <w:pPr>
        <w:pStyle w:val="ListParagraph"/>
        <w:numPr>
          <w:ilvl w:val="1"/>
          <w:numId w:val="1"/>
        </w:numPr>
        <w:rPr>
          <w:rFonts w:ascii="Arial" w:hAnsi="Arial" w:cs="Arial"/>
        </w:rPr>
      </w:pPr>
      <w:r w:rsidRPr="0041553C">
        <w:rPr>
          <w:rFonts w:ascii="Arial" w:hAnsi="Arial" w:cs="Arial"/>
        </w:rPr>
        <w:t>Establishing a Standard</w:t>
      </w:r>
    </w:p>
    <w:p w14:paraId="5D61BC01" w14:textId="36325D80" w:rsidR="003D021B" w:rsidRDefault="003D021B" w:rsidP="003D021B">
      <w:pPr>
        <w:pStyle w:val="ListParagraph"/>
        <w:numPr>
          <w:ilvl w:val="2"/>
          <w:numId w:val="1"/>
        </w:numPr>
        <w:rPr>
          <w:rFonts w:ascii="Arial" w:hAnsi="Arial" w:cs="Arial"/>
          <w:i/>
          <w:iCs/>
        </w:rPr>
      </w:pPr>
      <w:r w:rsidRPr="003D021B">
        <w:rPr>
          <w:rFonts w:ascii="Arial" w:hAnsi="Arial" w:cs="Arial"/>
          <w:i/>
          <w:iCs/>
        </w:rPr>
        <w:t>Near v. Minnesota (1931)</w:t>
      </w:r>
    </w:p>
    <w:p w14:paraId="3476A163" w14:textId="77777777" w:rsidR="000853AF" w:rsidRDefault="000853AF" w:rsidP="000853AF">
      <w:pPr>
        <w:pStyle w:val="ListParagraph"/>
        <w:numPr>
          <w:ilvl w:val="3"/>
          <w:numId w:val="1"/>
        </w:numPr>
        <w:rPr>
          <w:rFonts w:ascii="Arial" w:hAnsi="Arial" w:cs="Arial"/>
        </w:rPr>
      </w:pPr>
      <w:r w:rsidRPr="000853AF">
        <w:rPr>
          <w:rFonts w:ascii="Arial" w:hAnsi="Arial" w:cs="Arial"/>
        </w:rPr>
        <w:t>Chief Justice Charles Evans Hughes’s opinion took a strong stance against censorship.</w:t>
      </w:r>
    </w:p>
    <w:p w14:paraId="5F70BE1D" w14:textId="2E367664" w:rsidR="000853AF" w:rsidRDefault="000853AF" w:rsidP="000853AF">
      <w:pPr>
        <w:pStyle w:val="ListParagraph"/>
        <w:numPr>
          <w:ilvl w:val="3"/>
          <w:numId w:val="1"/>
        </w:numPr>
        <w:rPr>
          <w:rFonts w:ascii="Arial" w:hAnsi="Arial" w:cs="Arial"/>
        </w:rPr>
      </w:pPr>
      <w:r w:rsidRPr="000853AF">
        <w:rPr>
          <w:rFonts w:ascii="Arial" w:hAnsi="Arial" w:cs="Arial"/>
        </w:rPr>
        <w:t>But he acknowledged that the protection against “previous restraint is not absolutely unlimited.”</w:t>
      </w:r>
    </w:p>
    <w:p w14:paraId="667D3768" w14:textId="1E7FEFD4" w:rsidR="000853AF" w:rsidRPr="000853AF" w:rsidRDefault="000853AF" w:rsidP="000853AF">
      <w:pPr>
        <w:pStyle w:val="ListParagraph"/>
        <w:numPr>
          <w:ilvl w:val="3"/>
          <w:numId w:val="1"/>
        </w:numPr>
        <w:rPr>
          <w:rFonts w:ascii="Arial" w:hAnsi="Arial" w:cs="Arial"/>
        </w:rPr>
      </w:pPr>
      <w:r w:rsidRPr="000853AF">
        <w:rPr>
          <w:rFonts w:ascii="Arial" w:hAnsi="Arial" w:cs="Arial"/>
        </w:rPr>
        <w:t>There may be exceptional circumstances</w:t>
      </w:r>
      <w:r>
        <w:rPr>
          <w:rFonts w:ascii="Arial" w:hAnsi="Arial" w:cs="Arial"/>
        </w:rPr>
        <w:t xml:space="preserve">, such as </w:t>
      </w:r>
      <w:r w:rsidRPr="000853AF">
        <w:rPr>
          <w:rFonts w:ascii="Arial" w:hAnsi="Arial" w:cs="Arial"/>
        </w:rPr>
        <w:t>protection of vital national security interests</w:t>
      </w:r>
      <w:r>
        <w:rPr>
          <w:rFonts w:ascii="Arial" w:hAnsi="Arial" w:cs="Arial"/>
        </w:rPr>
        <w:t xml:space="preserve">, </w:t>
      </w:r>
      <w:r w:rsidRPr="000853AF">
        <w:rPr>
          <w:rFonts w:ascii="Arial" w:hAnsi="Arial" w:cs="Arial"/>
        </w:rPr>
        <w:t>under which government restraint is necessary</w:t>
      </w:r>
      <w:r>
        <w:rPr>
          <w:rFonts w:ascii="Arial" w:hAnsi="Arial" w:cs="Arial"/>
        </w:rPr>
        <w:t>.</w:t>
      </w:r>
    </w:p>
    <w:p w14:paraId="40A27ADD" w14:textId="1B2C92BA" w:rsidR="0041553C" w:rsidRDefault="0041553C" w:rsidP="0041553C">
      <w:pPr>
        <w:pStyle w:val="ListParagraph"/>
        <w:numPr>
          <w:ilvl w:val="1"/>
          <w:numId w:val="1"/>
        </w:numPr>
        <w:rPr>
          <w:rFonts w:ascii="Arial" w:hAnsi="Arial" w:cs="Arial"/>
        </w:rPr>
      </w:pPr>
      <w:r w:rsidRPr="0041553C">
        <w:rPr>
          <w:rFonts w:ascii="Arial" w:hAnsi="Arial" w:cs="Arial"/>
        </w:rPr>
        <w:t>Prior Restraint and National Security</w:t>
      </w:r>
    </w:p>
    <w:p w14:paraId="74932DA3" w14:textId="542AFB26" w:rsidR="003D021B" w:rsidRDefault="003D021B" w:rsidP="003D021B">
      <w:pPr>
        <w:pStyle w:val="ListParagraph"/>
        <w:numPr>
          <w:ilvl w:val="2"/>
          <w:numId w:val="1"/>
        </w:numPr>
        <w:rPr>
          <w:rFonts w:ascii="Arial" w:hAnsi="Arial" w:cs="Arial"/>
          <w:i/>
          <w:iCs/>
        </w:rPr>
      </w:pPr>
      <w:r w:rsidRPr="003D021B">
        <w:rPr>
          <w:rFonts w:ascii="Arial" w:hAnsi="Arial" w:cs="Arial"/>
          <w:i/>
          <w:iCs/>
        </w:rPr>
        <w:t>New York Times v. United States (1971)</w:t>
      </w:r>
    </w:p>
    <w:p w14:paraId="26015DCD" w14:textId="2C829A5C" w:rsidR="000853AF" w:rsidRDefault="000853AF" w:rsidP="000853AF">
      <w:pPr>
        <w:pStyle w:val="ListParagraph"/>
        <w:numPr>
          <w:ilvl w:val="3"/>
          <w:numId w:val="1"/>
        </w:numPr>
        <w:rPr>
          <w:rFonts w:ascii="Arial" w:hAnsi="Arial" w:cs="Arial"/>
        </w:rPr>
      </w:pPr>
      <w:r w:rsidRPr="000853AF">
        <w:rPr>
          <w:rFonts w:ascii="Arial" w:hAnsi="Arial" w:cs="Arial"/>
        </w:rPr>
        <w:t xml:space="preserve">This case concerned the government’s attempt to stop the </w:t>
      </w:r>
      <w:r w:rsidRPr="000853AF">
        <w:rPr>
          <w:rFonts w:ascii="Arial" w:hAnsi="Arial" w:cs="Arial"/>
          <w:i/>
          <w:iCs/>
        </w:rPr>
        <w:t>New York Times</w:t>
      </w:r>
      <w:r w:rsidRPr="000853AF">
        <w:rPr>
          <w:rFonts w:ascii="Arial" w:hAnsi="Arial" w:cs="Arial"/>
        </w:rPr>
        <w:t xml:space="preserve"> and the </w:t>
      </w:r>
      <w:r w:rsidRPr="000853AF">
        <w:rPr>
          <w:rFonts w:ascii="Arial" w:hAnsi="Arial" w:cs="Arial"/>
          <w:i/>
          <w:iCs/>
        </w:rPr>
        <w:t>Washington Post</w:t>
      </w:r>
      <w:r w:rsidRPr="000853AF">
        <w:rPr>
          <w:rFonts w:ascii="Arial" w:hAnsi="Arial" w:cs="Arial"/>
        </w:rPr>
        <w:t xml:space="preserve"> from publishing classified documents pertaining to the Vietnam War</w:t>
      </w:r>
      <w:r>
        <w:rPr>
          <w:rFonts w:ascii="Arial" w:hAnsi="Arial" w:cs="Arial"/>
        </w:rPr>
        <w:t>.</w:t>
      </w:r>
    </w:p>
    <w:p w14:paraId="2C6C7A6D" w14:textId="73F1D948" w:rsidR="000853AF" w:rsidRPr="000853AF" w:rsidRDefault="000853AF" w:rsidP="000853AF">
      <w:pPr>
        <w:pStyle w:val="ListParagraph"/>
        <w:numPr>
          <w:ilvl w:val="3"/>
          <w:numId w:val="1"/>
        </w:numPr>
        <w:rPr>
          <w:rFonts w:ascii="Arial" w:hAnsi="Arial" w:cs="Arial"/>
        </w:rPr>
      </w:pPr>
      <w:r>
        <w:rPr>
          <w:rFonts w:ascii="Arial" w:hAnsi="Arial" w:cs="Arial"/>
        </w:rPr>
        <w:t xml:space="preserve">The Court held that </w:t>
      </w:r>
      <w:r w:rsidRPr="000853AF">
        <w:rPr>
          <w:rFonts w:ascii="Arial" w:hAnsi="Arial" w:cs="Arial"/>
        </w:rPr>
        <w:t>the government had not proved that publication would “result in direct, immediate, and irreparable damage to our Nation or its people.”</w:t>
      </w:r>
    </w:p>
    <w:p w14:paraId="69AB129D" w14:textId="44D198AF" w:rsidR="003D021B" w:rsidRDefault="003D021B" w:rsidP="003D021B">
      <w:pPr>
        <w:pStyle w:val="ListParagraph"/>
        <w:numPr>
          <w:ilvl w:val="2"/>
          <w:numId w:val="1"/>
        </w:numPr>
        <w:rPr>
          <w:rFonts w:ascii="Arial" w:hAnsi="Arial" w:cs="Arial"/>
          <w:i/>
          <w:iCs/>
        </w:rPr>
      </w:pPr>
      <w:r w:rsidRPr="003D021B">
        <w:rPr>
          <w:rFonts w:ascii="Arial" w:hAnsi="Arial" w:cs="Arial"/>
          <w:i/>
          <w:iCs/>
        </w:rPr>
        <w:t>United States v. Progressive, Inc. (1979)</w:t>
      </w:r>
    </w:p>
    <w:p w14:paraId="75B9D646" w14:textId="72F4CD73" w:rsidR="000853AF" w:rsidRDefault="000853AF" w:rsidP="000853AF">
      <w:pPr>
        <w:pStyle w:val="ListParagraph"/>
        <w:numPr>
          <w:ilvl w:val="3"/>
          <w:numId w:val="1"/>
        </w:numPr>
        <w:rPr>
          <w:rFonts w:ascii="Arial" w:hAnsi="Arial" w:cs="Arial"/>
        </w:rPr>
      </w:pPr>
      <w:r>
        <w:rPr>
          <w:rFonts w:ascii="Arial" w:hAnsi="Arial" w:cs="Arial"/>
        </w:rPr>
        <w:t>T</w:t>
      </w:r>
      <w:r w:rsidRPr="000853AF">
        <w:rPr>
          <w:rFonts w:ascii="Arial" w:hAnsi="Arial" w:cs="Arial"/>
        </w:rPr>
        <w:t>he federal government tried to prevent the publication of a magazine article that detailed the workings of nuclear weapons.</w:t>
      </w:r>
    </w:p>
    <w:p w14:paraId="60502C05" w14:textId="7D77F388" w:rsidR="000853AF" w:rsidRDefault="000853AF" w:rsidP="000853AF">
      <w:pPr>
        <w:pStyle w:val="ListParagraph"/>
        <w:numPr>
          <w:ilvl w:val="3"/>
          <w:numId w:val="1"/>
        </w:numPr>
        <w:rPr>
          <w:rFonts w:ascii="Arial" w:hAnsi="Arial" w:cs="Arial"/>
        </w:rPr>
      </w:pPr>
      <w:r w:rsidRPr="000853AF">
        <w:rPr>
          <w:rFonts w:ascii="Arial" w:hAnsi="Arial" w:cs="Arial"/>
        </w:rPr>
        <w:t>The United States argued that the article would harm national security and that, under the Non-Proliferation Treaty, the United States had an obligation to prevent nonnuclear nations from obtaining atomic weapons.</w:t>
      </w:r>
    </w:p>
    <w:p w14:paraId="57D8CDCC" w14:textId="11C179F3" w:rsidR="000853AF" w:rsidRPr="000853AF" w:rsidRDefault="000853AF" w:rsidP="000853AF">
      <w:pPr>
        <w:pStyle w:val="ListParagraph"/>
        <w:numPr>
          <w:ilvl w:val="3"/>
          <w:numId w:val="1"/>
        </w:numPr>
        <w:rPr>
          <w:rFonts w:ascii="Arial" w:hAnsi="Arial" w:cs="Arial"/>
        </w:rPr>
      </w:pPr>
      <w:r>
        <w:rPr>
          <w:rFonts w:ascii="Arial" w:hAnsi="Arial" w:cs="Arial"/>
        </w:rPr>
        <w:t xml:space="preserve">Although the government was initially successful, </w:t>
      </w:r>
      <w:r w:rsidRPr="000853AF">
        <w:rPr>
          <w:rFonts w:ascii="Arial" w:hAnsi="Arial" w:cs="Arial"/>
        </w:rPr>
        <w:t>a similar article soon appeared in another publication</w:t>
      </w:r>
      <w:r>
        <w:rPr>
          <w:rFonts w:ascii="Arial" w:hAnsi="Arial" w:cs="Arial"/>
        </w:rPr>
        <w:t xml:space="preserve"> and</w:t>
      </w:r>
      <w:r w:rsidRPr="000853AF">
        <w:rPr>
          <w:rFonts w:ascii="Arial" w:hAnsi="Arial" w:cs="Arial"/>
        </w:rPr>
        <w:t xml:space="preserve"> the case was abandoned before reaching the Court.</w:t>
      </w:r>
    </w:p>
    <w:p w14:paraId="794EBDE5" w14:textId="60C11064" w:rsidR="0041553C" w:rsidRDefault="0041553C" w:rsidP="0041553C">
      <w:pPr>
        <w:pStyle w:val="ListParagraph"/>
        <w:numPr>
          <w:ilvl w:val="1"/>
          <w:numId w:val="1"/>
        </w:numPr>
        <w:rPr>
          <w:rFonts w:ascii="Arial" w:hAnsi="Arial" w:cs="Arial"/>
        </w:rPr>
      </w:pPr>
      <w:r w:rsidRPr="0041553C">
        <w:rPr>
          <w:rFonts w:ascii="Arial" w:hAnsi="Arial" w:cs="Arial"/>
        </w:rPr>
        <w:t>A Free Press v. A Fair Trial</w:t>
      </w:r>
    </w:p>
    <w:p w14:paraId="21061D2A" w14:textId="4F711200" w:rsidR="000853AF" w:rsidRDefault="000853AF" w:rsidP="000853AF">
      <w:pPr>
        <w:pStyle w:val="ListParagraph"/>
        <w:numPr>
          <w:ilvl w:val="2"/>
          <w:numId w:val="1"/>
        </w:numPr>
        <w:rPr>
          <w:rFonts w:ascii="Arial" w:hAnsi="Arial" w:cs="Arial"/>
        </w:rPr>
      </w:pPr>
      <w:r w:rsidRPr="000853AF">
        <w:rPr>
          <w:rFonts w:ascii="Arial" w:hAnsi="Arial" w:cs="Arial"/>
        </w:rPr>
        <w:t>Suppose that upholding the rights of the press ends up violating another constitutional protection.</w:t>
      </w:r>
    </w:p>
    <w:p w14:paraId="205B328E" w14:textId="4D08D86F" w:rsidR="000853AF" w:rsidRDefault="000853AF" w:rsidP="000853AF">
      <w:pPr>
        <w:pStyle w:val="ListParagraph"/>
        <w:numPr>
          <w:ilvl w:val="3"/>
          <w:numId w:val="1"/>
        </w:numPr>
        <w:rPr>
          <w:rFonts w:ascii="Arial" w:hAnsi="Arial" w:cs="Arial"/>
        </w:rPr>
      </w:pPr>
      <w:r>
        <w:rPr>
          <w:rFonts w:ascii="Arial" w:hAnsi="Arial" w:cs="Arial"/>
        </w:rPr>
        <w:t>T</w:t>
      </w:r>
      <w:r w:rsidRPr="000853AF">
        <w:rPr>
          <w:rFonts w:ascii="Arial" w:hAnsi="Arial" w:cs="Arial"/>
        </w:rPr>
        <w:t>he media certainly have a strong interest in informing the public about court proceedings</w:t>
      </w:r>
      <w:r>
        <w:rPr>
          <w:rFonts w:ascii="Arial" w:hAnsi="Arial" w:cs="Arial"/>
        </w:rPr>
        <w:t>.</w:t>
      </w:r>
    </w:p>
    <w:p w14:paraId="461ED868" w14:textId="13F8BB6D" w:rsidR="000853AF" w:rsidRDefault="000853AF" w:rsidP="000853AF">
      <w:pPr>
        <w:pStyle w:val="ListParagraph"/>
        <w:numPr>
          <w:ilvl w:val="3"/>
          <w:numId w:val="1"/>
        </w:numPr>
        <w:rPr>
          <w:rFonts w:ascii="Arial" w:hAnsi="Arial" w:cs="Arial"/>
        </w:rPr>
      </w:pPr>
      <w:r>
        <w:rPr>
          <w:rFonts w:ascii="Arial" w:hAnsi="Arial" w:cs="Arial"/>
        </w:rPr>
        <w:t>I</w:t>
      </w:r>
      <w:r w:rsidRPr="000853AF">
        <w:rPr>
          <w:rFonts w:ascii="Arial" w:hAnsi="Arial" w:cs="Arial"/>
        </w:rPr>
        <w:t>n a criminal case, the accused is guaranteed by the Sixth Amendment the right to “an impartial jury.”</w:t>
      </w:r>
    </w:p>
    <w:p w14:paraId="51FEDE71" w14:textId="49F55031" w:rsidR="000853AF" w:rsidRDefault="000853AF" w:rsidP="000853AF">
      <w:pPr>
        <w:pStyle w:val="ListParagraph"/>
        <w:numPr>
          <w:ilvl w:val="3"/>
          <w:numId w:val="1"/>
        </w:numPr>
        <w:rPr>
          <w:rFonts w:ascii="Arial" w:hAnsi="Arial" w:cs="Arial"/>
        </w:rPr>
      </w:pPr>
      <w:r w:rsidRPr="000853AF">
        <w:rPr>
          <w:rFonts w:ascii="Arial" w:hAnsi="Arial" w:cs="Arial"/>
        </w:rPr>
        <w:t>It is possible that media coverage of some criminal cases can have the unintended effect of impairing the objectivity of jurors.</w:t>
      </w:r>
    </w:p>
    <w:p w14:paraId="7B5D965B" w14:textId="493A5BF7" w:rsidR="003D021B" w:rsidRDefault="003D021B" w:rsidP="003D021B">
      <w:pPr>
        <w:pStyle w:val="ListParagraph"/>
        <w:numPr>
          <w:ilvl w:val="2"/>
          <w:numId w:val="1"/>
        </w:numPr>
        <w:rPr>
          <w:rFonts w:ascii="Arial" w:hAnsi="Arial" w:cs="Arial"/>
          <w:i/>
          <w:iCs/>
        </w:rPr>
      </w:pPr>
      <w:r w:rsidRPr="003D021B">
        <w:rPr>
          <w:rFonts w:ascii="Arial" w:hAnsi="Arial" w:cs="Arial"/>
          <w:i/>
          <w:iCs/>
        </w:rPr>
        <w:lastRenderedPageBreak/>
        <w:t>Nebraska Press Association v. Stuart (1976)</w:t>
      </w:r>
    </w:p>
    <w:p w14:paraId="12A82CD7" w14:textId="4FFE8BFB" w:rsidR="000853AF" w:rsidRPr="000853AF" w:rsidRDefault="000853AF" w:rsidP="000853AF">
      <w:pPr>
        <w:pStyle w:val="ListParagraph"/>
        <w:numPr>
          <w:ilvl w:val="3"/>
          <w:numId w:val="1"/>
        </w:numPr>
        <w:rPr>
          <w:rFonts w:ascii="Arial" w:hAnsi="Arial" w:cs="Arial"/>
        </w:rPr>
      </w:pPr>
      <w:r w:rsidRPr="000853AF">
        <w:rPr>
          <w:rFonts w:ascii="Arial" w:hAnsi="Arial" w:cs="Arial"/>
        </w:rPr>
        <w:t xml:space="preserve">Even though the Court recognized that it was reasonable for the judge to be concerned about the effect of media attention, </w:t>
      </w:r>
      <w:r>
        <w:rPr>
          <w:rFonts w:ascii="Arial" w:hAnsi="Arial" w:cs="Arial"/>
        </w:rPr>
        <w:t>it</w:t>
      </w:r>
      <w:r w:rsidRPr="000853AF">
        <w:rPr>
          <w:rFonts w:ascii="Arial" w:hAnsi="Arial" w:cs="Arial"/>
        </w:rPr>
        <w:t xml:space="preserve"> concluded that there were other steps that could be taken to preserve the right to a fair trial</w:t>
      </w:r>
      <w:r>
        <w:rPr>
          <w:rFonts w:ascii="Arial" w:hAnsi="Arial" w:cs="Arial"/>
        </w:rPr>
        <w:t>.</w:t>
      </w:r>
    </w:p>
    <w:p w14:paraId="2C7E6EF4" w14:textId="6FFF0C05" w:rsidR="0041553C" w:rsidRDefault="0041553C" w:rsidP="0041553C">
      <w:pPr>
        <w:pStyle w:val="ListParagraph"/>
        <w:numPr>
          <w:ilvl w:val="1"/>
          <w:numId w:val="1"/>
        </w:numPr>
        <w:rPr>
          <w:rFonts w:ascii="Arial" w:hAnsi="Arial" w:cs="Arial"/>
        </w:rPr>
      </w:pPr>
      <w:r w:rsidRPr="0041553C">
        <w:rPr>
          <w:rFonts w:ascii="Arial" w:hAnsi="Arial" w:cs="Arial"/>
        </w:rPr>
        <w:t>Prior Restraint and the Student Press</w:t>
      </w:r>
    </w:p>
    <w:p w14:paraId="743B1AEA" w14:textId="57BC69CB" w:rsidR="003D021B" w:rsidRDefault="003D021B" w:rsidP="003D021B">
      <w:pPr>
        <w:pStyle w:val="ListParagraph"/>
        <w:numPr>
          <w:ilvl w:val="2"/>
          <w:numId w:val="1"/>
        </w:numPr>
        <w:rPr>
          <w:rFonts w:ascii="Arial" w:hAnsi="Arial" w:cs="Arial"/>
          <w:i/>
          <w:iCs/>
        </w:rPr>
      </w:pPr>
      <w:r w:rsidRPr="003D021B">
        <w:rPr>
          <w:rFonts w:ascii="Arial" w:hAnsi="Arial" w:cs="Arial"/>
          <w:i/>
          <w:iCs/>
        </w:rPr>
        <w:t>Hazelwood School District v. Kuhlmeier (1988)</w:t>
      </w:r>
    </w:p>
    <w:p w14:paraId="5038ED8F" w14:textId="2B3C1A0C" w:rsidR="000853AF" w:rsidRDefault="00365BF6" w:rsidP="00365BF6">
      <w:pPr>
        <w:pStyle w:val="ListParagraph"/>
        <w:numPr>
          <w:ilvl w:val="3"/>
          <w:numId w:val="1"/>
        </w:numPr>
        <w:rPr>
          <w:rFonts w:ascii="Arial" w:hAnsi="Arial" w:cs="Arial"/>
        </w:rPr>
      </w:pPr>
      <w:r>
        <w:rPr>
          <w:rFonts w:ascii="Arial" w:hAnsi="Arial" w:cs="Arial"/>
        </w:rPr>
        <w:t>T</w:t>
      </w:r>
      <w:r w:rsidRPr="00365BF6">
        <w:rPr>
          <w:rFonts w:ascii="Arial" w:hAnsi="Arial" w:cs="Arial"/>
        </w:rPr>
        <w:t>he Court consider</w:t>
      </w:r>
      <w:r>
        <w:rPr>
          <w:rFonts w:ascii="Arial" w:hAnsi="Arial" w:cs="Arial"/>
        </w:rPr>
        <w:t>ed</w:t>
      </w:r>
      <w:r w:rsidRPr="00365BF6">
        <w:rPr>
          <w:rFonts w:ascii="Arial" w:hAnsi="Arial" w:cs="Arial"/>
        </w:rPr>
        <w:t xml:space="preserve"> whether the educational needs of a public school can sustain a prior restraint.</w:t>
      </w:r>
    </w:p>
    <w:p w14:paraId="78674C43" w14:textId="1EA938D9" w:rsidR="00365BF6" w:rsidRPr="00365BF6" w:rsidRDefault="00365BF6" w:rsidP="00365BF6">
      <w:pPr>
        <w:pStyle w:val="ListParagraph"/>
        <w:numPr>
          <w:ilvl w:val="3"/>
          <w:numId w:val="1"/>
        </w:numPr>
        <w:rPr>
          <w:rFonts w:ascii="Arial" w:hAnsi="Arial" w:cs="Arial"/>
        </w:rPr>
      </w:pPr>
      <w:r>
        <w:rPr>
          <w:rFonts w:ascii="Arial" w:hAnsi="Arial" w:cs="Arial"/>
        </w:rPr>
        <w:t>T</w:t>
      </w:r>
      <w:r w:rsidRPr="00365BF6">
        <w:rPr>
          <w:rFonts w:ascii="Arial" w:hAnsi="Arial" w:cs="Arial"/>
        </w:rPr>
        <w:t>he Court generally has recognized more limits on the First Amendment rights of students and juveniles than on those of adults.</w:t>
      </w:r>
    </w:p>
    <w:p w14:paraId="325D4B56" w14:textId="045387BA" w:rsidR="0041553C" w:rsidRDefault="0041553C" w:rsidP="0041553C">
      <w:pPr>
        <w:pStyle w:val="ListParagraph"/>
        <w:numPr>
          <w:ilvl w:val="0"/>
          <w:numId w:val="1"/>
        </w:numPr>
        <w:rPr>
          <w:rFonts w:ascii="Arial" w:hAnsi="Arial" w:cs="Arial"/>
        </w:rPr>
      </w:pPr>
      <w:r w:rsidRPr="0041553C">
        <w:rPr>
          <w:rFonts w:ascii="Arial" w:hAnsi="Arial" w:cs="Arial"/>
        </w:rPr>
        <w:t>Government Control of Press Content</w:t>
      </w:r>
    </w:p>
    <w:p w14:paraId="6FBB26F1" w14:textId="47E879B0" w:rsidR="0041553C" w:rsidRDefault="0041553C" w:rsidP="0041553C">
      <w:pPr>
        <w:pStyle w:val="ListParagraph"/>
        <w:numPr>
          <w:ilvl w:val="1"/>
          <w:numId w:val="1"/>
        </w:numPr>
        <w:rPr>
          <w:rFonts w:ascii="Arial" w:hAnsi="Arial" w:cs="Arial"/>
        </w:rPr>
      </w:pPr>
      <w:r w:rsidRPr="0041553C">
        <w:rPr>
          <w:rFonts w:ascii="Arial" w:hAnsi="Arial" w:cs="Arial"/>
        </w:rPr>
        <w:t>Regulating the Press by Prohibiting Content</w:t>
      </w:r>
    </w:p>
    <w:p w14:paraId="54AAD936" w14:textId="708278DB" w:rsidR="003D021B" w:rsidRDefault="003D021B" w:rsidP="003D021B">
      <w:pPr>
        <w:pStyle w:val="ListParagraph"/>
        <w:numPr>
          <w:ilvl w:val="2"/>
          <w:numId w:val="1"/>
        </w:numPr>
        <w:rPr>
          <w:rFonts w:ascii="Arial" w:hAnsi="Arial" w:cs="Arial"/>
          <w:b/>
          <w:bCs/>
          <w:i/>
          <w:iCs/>
        </w:rPr>
      </w:pPr>
      <w:r w:rsidRPr="003D021B">
        <w:rPr>
          <w:rFonts w:ascii="Arial" w:hAnsi="Arial" w:cs="Arial"/>
          <w:b/>
          <w:bCs/>
          <w:i/>
          <w:iCs/>
        </w:rPr>
        <w:t>Cox Broadcasting Corporation v. Cohn (1975)</w:t>
      </w:r>
    </w:p>
    <w:p w14:paraId="6FDF16BB" w14:textId="7C42DB6A" w:rsidR="00365BF6" w:rsidRDefault="00365BF6" w:rsidP="00365BF6">
      <w:pPr>
        <w:pStyle w:val="ListParagraph"/>
        <w:numPr>
          <w:ilvl w:val="3"/>
          <w:numId w:val="1"/>
        </w:numPr>
        <w:rPr>
          <w:rFonts w:ascii="Arial" w:hAnsi="Arial" w:cs="Arial"/>
        </w:rPr>
      </w:pPr>
      <w:r w:rsidRPr="00365BF6">
        <w:rPr>
          <w:rFonts w:ascii="Arial" w:hAnsi="Arial" w:cs="Arial"/>
        </w:rPr>
        <w:t>At issue was a Georgia statute making it a crime for “any news media” to publish or broadcast “the name or identity of any female who may have been raped or upon whom an assault with intent to commit rape may have been made.”</w:t>
      </w:r>
    </w:p>
    <w:p w14:paraId="74A0109D" w14:textId="76E23CD0" w:rsidR="00365BF6" w:rsidRDefault="00365BF6" w:rsidP="00365BF6">
      <w:pPr>
        <w:pStyle w:val="ListParagraph"/>
        <w:numPr>
          <w:ilvl w:val="3"/>
          <w:numId w:val="1"/>
        </w:numPr>
        <w:rPr>
          <w:rFonts w:ascii="Arial" w:hAnsi="Arial" w:cs="Arial"/>
        </w:rPr>
      </w:pPr>
      <w:r w:rsidRPr="00365BF6">
        <w:rPr>
          <w:rFonts w:ascii="Arial" w:hAnsi="Arial" w:cs="Arial"/>
        </w:rPr>
        <w:t xml:space="preserve">At </w:t>
      </w:r>
      <w:r>
        <w:rPr>
          <w:rFonts w:ascii="Arial" w:hAnsi="Arial" w:cs="Arial"/>
        </w:rPr>
        <w:t>a</w:t>
      </w:r>
      <w:r w:rsidRPr="00365BF6">
        <w:rPr>
          <w:rFonts w:ascii="Arial" w:hAnsi="Arial" w:cs="Arial"/>
        </w:rPr>
        <w:t xml:space="preserve"> party, several teenage boys raped </w:t>
      </w:r>
      <w:r>
        <w:rPr>
          <w:rFonts w:ascii="Arial" w:hAnsi="Arial" w:cs="Arial"/>
        </w:rPr>
        <w:t xml:space="preserve">17-year-old Cynthia </w:t>
      </w:r>
      <w:r w:rsidRPr="00365BF6">
        <w:rPr>
          <w:rFonts w:ascii="Arial" w:hAnsi="Arial" w:cs="Arial"/>
        </w:rPr>
        <w:t>Cohn, and, at some point during the assault, she suffocated and died.</w:t>
      </w:r>
    </w:p>
    <w:p w14:paraId="2879C37D" w14:textId="554F4C58" w:rsidR="00365BF6" w:rsidRDefault="00365BF6" w:rsidP="00365BF6">
      <w:pPr>
        <w:pStyle w:val="ListParagraph"/>
        <w:numPr>
          <w:ilvl w:val="3"/>
          <w:numId w:val="1"/>
        </w:numPr>
        <w:rPr>
          <w:rFonts w:ascii="Arial" w:hAnsi="Arial" w:cs="Arial"/>
        </w:rPr>
      </w:pPr>
      <w:r w:rsidRPr="00365BF6">
        <w:rPr>
          <w:rFonts w:ascii="Arial" w:hAnsi="Arial" w:cs="Arial"/>
        </w:rPr>
        <w:t>While covering this story, a reporter for a television station owned by Cox Broadcasting found the name of the victim in the indictments</w:t>
      </w:r>
      <w:r>
        <w:rPr>
          <w:rFonts w:ascii="Arial" w:hAnsi="Arial" w:cs="Arial"/>
        </w:rPr>
        <w:t xml:space="preserve"> and reported it in a news broadcast.</w:t>
      </w:r>
    </w:p>
    <w:p w14:paraId="0BA08483" w14:textId="5B6E9CC1" w:rsidR="00365BF6" w:rsidRDefault="00365BF6" w:rsidP="00365BF6">
      <w:pPr>
        <w:pStyle w:val="ListParagraph"/>
        <w:numPr>
          <w:ilvl w:val="3"/>
          <w:numId w:val="1"/>
        </w:numPr>
        <w:rPr>
          <w:rFonts w:ascii="Arial" w:hAnsi="Arial" w:cs="Arial"/>
        </w:rPr>
      </w:pPr>
      <w:r w:rsidRPr="00365BF6">
        <w:rPr>
          <w:rFonts w:ascii="Arial" w:hAnsi="Arial" w:cs="Arial"/>
        </w:rPr>
        <w:t>Martin Cohn, Cynthia’s father, filed suit against Cox Broadcasting, claiming that the news reports containing the name of his daughter violated his right to privacy.</w:t>
      </w:r>
    </w:p>
    <w:p w14:paraId="043E8834" w14:textId="3C0462FE" w:rsidR="00365BF6" w:rsidRDefault="00365BF6" w:rsidP="00365BF6">
      <w:pPr>
        <w:pStyle w:val="ListParagraph"/>
        <w:numPr>
          <w:ilvl w:val="3"/>
          <w:numId w:val="1"/>
        </w:numPr>
        <w:rPr>
          <w:rFonts w:ascii="Arial" w:hAnsi="Arial" w:cs="Arial"/>
        </w:rPr>
      </w:pPr>
      <w:r>
        <w:rPr>
          <w:rFonts w:ascii="Arial" w:hAnsi="Arial" w:cs="Arial"/>
        </w:rPr>
        <w:t>T</w:t>
      </w:r>
      <w:r w:rsidRPr="00365BF6">
        <w:rPr>
          <w:rFonts w:ascii="Arial" w:hAnsi="Arial" w:cs="Arial"/>
        </w:rPr>
        <w:t>he Court held that a state may not, consistent with the First and Fourteenth Amendments, impose sanctions on the broadcast of a rape victim’s name obtained from judicial records that are open to public inspection.</w:t>
      </w:r>
    </w:p>
    <w:p w14:paraId="6C35A697" w14:textId="081C50BB" w:rsidR="00365BF6" w:rsidRDefault="00365BF6" w:rsidP="00365BF6">
      <w:pPr>
        <w:pStyle w:val="ListParagraph"/>
        <w:numPr>
          <w:ilvl w:val="2"/>
          <w:numId w:val="1"/>
        </w:numPr>
        <w:rPr>
          <w:rFonts w:ascii="Arial" w:hAnsi="Arial" w:cs="Arial"/>
          <w:i/>
          <w:iCs/>
        </w:rPr>
      </w:pPr>
      <w:r w:rsidRPr="00365BF6">
        <w:rPr>
          <w:rFonts w:ascii="Arial" w:hAnsi="Arial" w:cs="Arial"/>
          <w:i/>
          <w:iCs/>
        </w:rPr>
        <w:t>The Florida Star v. B.J.F. (1989)</w:t>
      </w:r>
    </w:p>
    <w:p w14:paraId="18D548AB" w14:textId="22A724B5" w:rsidR="00365BF6" w:rsidRPr="00365BF6" w:rsidRDefault="00365BF6" w:rsidP="00365BF6">
      <w:pPr>
        <w:pStyle w:val="ListParagraph"/>
        <w:numPr>
          <w:ilvl w:val="3"/>
          <w:numId w:val="1"/>
        </w:numPr>
        <w:rPr>
          <w:rFonts w:ascii="Arial" w:hAnsi="Arial" w:cs="Arial"/>
        </w:rPr>
      </w:pPr>
      <w:r w:rsidRPr="00365BF6">
        <w:rPr>
          <w:rFonts w:ascii="Arial" w:hAnsi="Arial" w:cs="Arial"/>
        </w:rPr>
        <w:t>The Court held that a newspaper cannot be barred from publishing lawfully obtained, truthful information about the identify of a victim of sexual assault.</w:t>
      </w:r>
    </w:p>
    <w:p w14:paraId="14A0EFB1" w14:textId="7B432E33" w:rsidR="003D021B" w:rsidRDefault="003D021B" w:rsidP="003D021B">
      <w:pPr>
        <w:pStyle w:val="ListParagraph"/>
        <w:numPr>
          <w:ilvl w:val="2"/>
          <w:numId w:val="1"/>
        </w:numPr>
        <w:rPr>
          <w:rFonts w:ascii="Arial" w:hAnsi="Arial" w:cs="Arial"/>
          <w:i/>
          <w:iCs/>
        </w:rPr>
      </w:pPr>
      <w:r w:rsidRPr="003D021B">
        <w:rPr>
          <w:rFonts w:ascii="Arial" w:hAnsi="Arial" w:cs="Arial"/>
          <w:i/>
          <w:iCs/>
        </w:rPr>
        <w:t>Bartnicki v. Vopper (2001)</w:t>
      </w:r>
    </w:p>
    <w:p w14:paraId="0787C91F" w14:textId="08DC7F38" w:rsidR="00365BF6" w:rsidRDefault="00365BF6" w:rsidP="00365BF6">
      <w:pPr>
        <w:pStyle w:val="ListParagraph"/>
        <w:numPr>
          <w:ilvl w:val="3"/>
          <w:numId w:val="1"/>
        </w:numPr>
        <w:rPr>
          <w:rFonts w:ascii="Arial" w:hAnsi="Arial" w:cs="Arial"/>
        </w:rPr>
      </w:pPr>
      <w:r>
        <w:rPr>
          <w:rFonts w:ascii="Arial" w:hAnsi="Arial" w:cs="Arial"/>
        </w:rPr>
        <w:t>A</w:t>
      </w:r>
      <w:r w:rsidRPr="00365BF6">
        <w:rPr>
          <w:rFonts w:ascii="Arial" w:hAnsi="Arial" w:cs="Arial"/>
        </w:rPr>
        <w:t xml:space="preserve"> local radio station broadcast an intercepted phone call between representatives of a teachers’ union, who had been in negotiations with a local school board.</w:t>
      </w:r>
    </w:p>
    <w:p w14:paraId="0013B1E1" w14:textId="7C8C5081" w:rsidR="00365BF6" w:rsidRPr="00365BF6" w:rsidRDefault="00365BF6" w:rsidP="00365BF6">
      <w:pPr>
        <w:pStyle w:val="ListParagraph"/>
        <w:numPr>
          <w:ilvl w:val="3"/>
          <w:numId w:val="1"/>
        </w:numPr>
        <w:rPr>
          <w:rFonts w:ascii="Arial" w:hAnsi="Arial" w:cs="Arial"/>
        </w:rPr>
      </w:pPr>
      <w:r w:rsidRPr="00365BF6">
        <w:rPr>
          <w:rFonts w:ascii="Arial" w:hAnsi="Arial" w:cs="Arial"/>
        </w:rPr>
        <w:t>The justices concluded that the media cannot be barred from transmitting newsworthy information, even if the source of that information obtained it in violation of the law.</w:t>
      </w:r>
    </w:p>
    <w:p w14:paraId="6D7E3160" w14:textId="15A27B98" w:rsidR="0041553C" w:rsidRDefault="0041553C" w:rsidP="0041553C">
      <w:pPr>
        <w:pStyle w:val="ListParagraph"/>
        <w:numPr>
          <w:ilvl w:val="1"/>
          <w:numId w:val="1"/>
        </w:numPr>
        <w:rPr>
          <w:rFonts w:ascii="Arial" w:hAnsi="Arial" w:cs="Arial"/>
        </w:rPr>
      </w:pPr>
      <w:r w:rsidRPr="0041553C">
        <w:rPr>
          <w:rFonts w:ascii="Arial" w:hAnsi="Arial" w:cs="Arial"/>
        </w:rPr>
        <w:t>Regulating the Press by Mandating Content</w:t>
      </w:r>
    </w:p>
    <w:p w14:paraId="028AA3B9" w14:textId="551CFEA8" w:rsidR="003D021B" w:rsidRDefault="003D021B" w:rsidP="003D021B">
      <w:pPr>
        <w:pStyle w:val="ListParagraph"/>
        <w:numPr>
          <w:ilvl w:val="2"/>
          <w:numId w:val="1"/>
        </w:numPr>
        <w:rPr>
          <w:rFonts w:ascii="Arial" w:hAnsi="Arial" w:cs="Arial"/>
          <w:b/>
          <w:bCs/>
          <w:i/>
          <w:iCs/>
        </w:rPr>
      </w:pPr>
      <w:r w:rsidRPr="003D021B">
        <w:rPr>
          <w:rFonts w:ascii="Arial" w:hAnsi="Arial" w:cs="Arial"/>
          <w:b/>
          <w:bCs/>
          <w:i/>
          <w:iCs/>
        </w:rPr>
        <w:t>Miami Herald v. Tornillo (1974)</w:t>
      </w:r>
    </w:p>
    <w:p w14:paraId="14A49356" w14:textId="0C468986" w:rsidR="00365BF6" w:rsidRDefault="00365BF6" w:rsidP="00365BF6">
      <w:pPr>
        <w:pStyle w:val="ListParagraph"/>
        <w:numPr>
          <w:ilvl w:val="3"/>
          <w:numId w:val="1"/>
        </w:numPr>
        <w:rPr>
          <w:rFonts w:ascii="Arial" w:hAnsi="Arial" w:cs="Arial"/>
        </w:rPr>
      </w:pPr>
      <w:r w:rsidRPr="00365BF6">
        <w:rPr>
          <w:rFonts w:ascii="Arial" w:hAnsi="Arial" w:cs="Arial"/>
        </w:rPr>
        <w:lastRenderedPageBreak/>
        <w:t>This suit challenged a Florida law that compelled newspapers to offer candidates for political office a right to respond to articles that criticized or attacked those candidates’ records.</w:t>
      </w:r>
    </w:p>
    <w:p w14:paraId="519CCB6B" w14:textId="5941CB31" w:rsidR="00D3253F" w:rsidRDefault="00D3253F" w:rsidP="00365BF6">
      <w:pPr>
        <w:pStyle w:val="ListParagraph"/>
        <w:numPr>
          <w:ilvl w:val="3"/>
          <w:numId w:val="1"/>
        </w:numPr>
        <w:rPr>
          <w:rFonts w:ascii="Arial" w:hAnsi="Arial" w:cs="Arial"/>
        </w:rPr>
      </w:pPr>
      <w:r w:rsidRPr="00D3253F">
        <w:rPr>
          <w:rFonts w:ascii="Arial" w:hAnsi="Arial" w:cs="Arial"/>
        </w:rPr>
        <w:t xml:space="preserve">The </w:t>
      </w:r>
      <w:r w:rsidRPr="00D3253F">
        <w:rPr>
          <w:rFonts w:ascii="Arial" w:hAnsi="Arial" w:cs="Arial"/>
          <w:i/>
          <w:iCs/>
        </w:rPr>
        <w:t>Miami Herald</w:t>
      </w:r>
      <w:r w:rsidRPr="00D3253F">
        <w:rPr>
          <w:rFonts w:ascii="Arial" w:hAnsi="Arial" w:cs="Arial"/>
        </w:rPr>
        <w:t xml:space="preserve"> refused to comply, arguing that the government had no constitutional authority to order the newspaper to publish anything.</w:t>
      </w:r>
    </w:p>
    <w:p w14:paraId="51A20EFC" w14:textId="505622E2" w:rsidR="00D3253F" w:rsidRPr="00365BF6" w:rsidRDefault="00D3253F" w:rsidP="00365BF6">
      <w:pPr>
        <w:pStyle w:val="ListParagraph"/>
        <w:numPr>
          <w:ilvl w:val="3"/>
          <w:numId w:val="1"/>
        </w:numPr>
        <w:rPr>
          <w:rFonts w:ascii="Arial" w:hAnsi="Arial" w:cs="Arial"/>
        </w:rPr>
      </w:pPr>
      <w:r>
        <w:rPr>
          <w:rFonts w:ascii="Arial" w:hAnsi="Arial" w:cs="Arial"/>
        </w:rPr>
        <w:t>The justices agreed unanimously, saying that press responsibility is not mandated by the Constitution.</w:t>
      </w:r>
    </w:p>
    <w:p w14:paraId="4780943B" w14:textId="500E4125" w:rsidR="0041553C" w:rsidRDefault="0041553C" w:rsidP="0041553C">
      <w:pPr>
        <w:pStyle w:val="ListParagraph"/>
        <w:numPr>
          <w:ilvl w:val="1"/>
          <w:numId w:val="1"/>
        </w:numPr>
        <w:rPr>
          <w:rFonts w:ascii="Arial" w:hAnsi="Arial" w:cs="Arial"/>
        </w:rPr>
      </w:pPr>
      <w:r w:rsidRPr="0041553C">
        <w:rPr>
          <w:rFonts w:ascii="Arial" w:hAnsi="Arial" w:cs="Arial"/>
        </w:rPr>
        <w:t>Beyond Newspapers: Regulating the Electronic Media and the Internet</w:t>
      </w:r>
    </w:p>
    <w:p w14:paraId="277829F3" w14:textId="1985129F" w:rsidR="003D021B" w:rsidRDefault="003D021B" w:rsidP="003D021B">
      <w:pPr>
        <w:pStyle w:val="ListParagraph"/>
        <w:numPr>
          <w:ilvl w:val="2"/>
          <w:numId w:val="1"/>
        </w:numPr>
        <w:rPr>
          <w:rFonts w:ascii="Arial" w:hAnsi="Arial" w:cs="Arial"/>
          <w:b/>
          <w:bCs/>
          <w:i/>
          <w:iCs/>
        </w:rPr>
      </w:pPr>
      <w:r w:rsidRPr="003D021B">
        <w:rPr>
          <w:rFonts w:ascii="Arial" w:hAnsi="Arial" w:cs="Arial"/>
          <w:b/>
          <w:bCs/>
          <w:i/>
          <w:iCs/>
        </w:rPr>
        <w:t>Red Lion Broadcasting v. FCC (1969)</w:t>
      </w:r>
    </w:p>
    <w:p w14:paraId="68473A03" w14:textId="215F1B4D" w:rsidR="00D3253F" w:rsidRDefault="00D3253F" w:rsidP="00D3253F">
      <w:pPr>
        <w:pStyle w:val="ListParagraph"/>
        <w:numPr>
          <w:ilvl w:val="3"/>
          <w:numId w:val="1"/>
        </w:numPr>
        <w:rPr>
          <w:rFonts w:ascii="Arial" w:hAnsi="Arial" w:cs="Arial"/>
        </w:rPr>
      </w:pPr>
      <w:r w:rsidRPr="00D3253F">
        <w:rPr>
          <w:rFonts w:ascii="Arial" w:hAnsi="Arial" w:cs="Arial"/>
        </w:rPr>
        <w:t>The federal government owns radio frequencies</w:t>
      </w:r>
      <w:r>
        <w:rPr>
          <w:rFonts w:ascii="Arial" w:hAnsi="Arial" w:cs="Arial"/>
        </w:rPr>
        <w:t xml:space="preserve"> </w:t>
      </w:r>
      <w:r w:rsidRPr="00D3253F">
        <w:rPr>
          <w:rFonts w:ascii="Arial" w:hAnsi="Arial" w:cs="Arial"/>
        </w:rPr>
        <w:t>and Congress regulates their use through its power over interstate commerce.</w:t>
      </w:r>
    </w:p>
    <w:p w14:paraId="1FD6D870" w14:textId="021D93C0" w:rsidR="00D3253F" w:rsidRDefault="00D3253F" w:rsidP="00D3253F">
      <w:pPr>
        <w:pStyle w:val="ListParagraph"/>
        <w:numPr>
          <w:ilvl w:val="3"/>
          <w:numId w:val="1"/>
        </w:numPr>
        <w:rPr>
          <w:rFonts w:ascii="Arial" w:hAnsi="Arial" w:cs="Arial"/>
        </w:rPr>
      </w:pPr>
      <w:r>
        <w:rPr>
          <w:rFonts w:ascii="Arial" w:hAnsi="Arial" w:cs="Arial"/>
        </w:rPr>
        <w:t>T</w:t>
      </w:r>
      <w:r w:rsidRPr="00D3253F">
        <w:rPr>
          <w:rFonts w:ascii="Arial" w:hAnsi="Arial" w:cs="Arial"/>
        </w:rPr>
        <w:t xml:space="preserve">he Federal Communications Commission (FCC), which Congress created, </w:t>
      </w:r>
      <w:r>
        <w:rPr>
          <w:rFonts w:ascii="Arial" w:hAnsi="Arial" w:cs="Arial"/>
        </w:rPr>
        <w:t>carries</w:t>
      </w:r>
      <w:r w:rsidRPr="00D3253F">
        <w:rPr>
          <w:rFonts w:ascii="Arial" w:hAnsi="Arial" w:cs="Arial"/>
        </w:rPr>
        <w:t xml:space="preserve"> out the day-to-day regulatory activity</w:t>
      </w:r>
      <w:r>
        <w:rPr>
          <w:rFonts w:ascii="Arial" w:hAnsi="Arial" w:cs="Arial"/>
        </w:rPr>
        <w:t>.</w:t>
      </w:r>
    </w:p>
    <w:p w14:paraId="4F48C6CF" w14:textId="7FD4EE2E" w:rsidR="00D3253F" w:rsidRDefault="00D3253F" w:rsidP="00D3253F">
      <w:pPr>
        <w:pStyle w:val="ListParagraph"/>
        <w:numPr>
          <w:ilvl w:val="3"/>
          <w:numId w:val="1"/>
        </w:numPr>
        <w:rPr>
          <w:rFonts w:ascii="Arial" w:hAnsi="Arial" w:cs="Arial"/>
        </w:rPr>
      </w:pPr>
      <w:r>
        <w:rPr>
          <w:rFonts w:ascii="Arial" w:hAnsi="Arial" w:cs="Arial"/>
        </w:rPr>
        <w:t>T</w:t>
      </w:r>
      <w:r w:rsidRPr="00D3253F">
        <w:rPr>
          <w:rFonts w:ascii="Arial" w:hAnsi="Arial" w:cs="Arial"/>
        </w:rPr>
        <w:t>he justices heard a challenge to an FCC policy requiring radio and television broadcasters to discuss public issues on their stations and to provide fair coverage to each side of those issues.</w:t>
      </w:r>
    </w:p>
    <w:p w14:paraId="2205BBAB" w14:textId="582B277B" w:rsidR="00D3253F" w:rsidRDefault="00D3253F" w:rsidP="00D3253F">
      <w:pPr>
        <w:pStyle w:val="ListParagraph"/>
        <w:numPr>
          <w:ilvl w:val="3"/>
          <w:numId w:val="1"/>
        </w:numPr>
        <w:rPr>
          <w:rFonts w:ascii="Arial" w:hAnsi="Arial" w:cs="Arial"/>
        </w:rPr>
      </w:pPr>
      <w:r w:rsidRPr="00D3253F">
        <w:rPr>
          <w:rFonts w:ascii="Arial" w:hAnsi="Arial" w:cs="Arial"/>
        </w:rPr>
        <w:t>Since there are a limited number of broadcast frequencies</w:t>
      </w:r>
      <w:r>
        <w:rPr>
          <w:rFonts w:ascii="Arial" w:hAnsi="Arial" w:cs="Arial"/>
        </w:rPr>
        <w:t>, t</w:t>
      </w:r>
      <w:r w:rsidRPr="00D3253F">
        <w:rPr>
          <w:rFonts w:ascii="Arial" w:hAnsi="Arial" w:cs="Arial"/>
        </w:rPr>
        <w:t xml:space="preserve">he government thought </w:t>
      </w:r>
      <w:r>
        <w:rPr>
          <w:rFonts w:ascii="Arial" w:hAnsi="Arial" w:cs="Arial"/>
        </w:rPr>
        <w:t>this</w:t>
      </w:r>
      <w:r w:rsidRPr="00D3253F">
        <w:rPr>
          <w:rFonts w:ascii="Arial" w:hAnsi="Arial" w:cs="Arial"/>
        </w:rPr>
        <w:t xml:space="preserve"> fairness doctrine was necessary to ensure that all viewpoints could be expressed</w:t>
      </w:r>
      <w:r>
        <w:rPr>
          <w:rFonts w:ascii="Arial" w:hAnsi="Arial" w:cs="Arial"/>
        </w:rPr>
        <w:t>.</w:t>
      </w:r>
    </w:p>
    <w:p w14:paraId="4C69E45B" w14:textId="55056C69" w:rsidR="00D3253F" w:rsidRDefault="00D3253F" w:rsidP="00D3253F">
      <w:pPr>
        <w:pStyle w:val="ListParagraph"/>
        <w:numPr>
          <w:ilvl w:val="3"/>
          <w:numId w:val="1"/>
        </w:numPr>
        <w:rPr>
          <w:rFonts w:ascii="Arial" w:hAnsi="Arial" w:cs="Arial"/>
        </w:rPr>
      </w:pPr>
      <w:r w:rsidRPr="00D3253F">
        <w:rPr>
          <w:rFonts w:ascii="Arial" w:hAnsi="Arial" w:cs="Arial"/>
        </w:rPr>
        <w:t>The government also argued that the policy did not violate the First Amendment because it did not prohibit speech</w:t>
      </w:r>
      <w:r>
        <w:rPr>
          <w:rFonts w:ascii="Arial" w:hAnsi="Arial" w:cs="Arial"/>
        </w:rPr>
        <w:t>.</w:t>
      </w:r>
    </w:p>
    <w:p w14:paraId="09B33695" w14:textId="213263EE" w:rsidR="00D3253F" w:rsidRDefault="00D3253F" w:rsidP="00D3253F">
      <w:pPr>
        <w:pStyle w:val="ListParagraph"/>
        <w:numPr>
          <w:ilvl w:val="3"/>
          <w:numId w:val="1"/>
        </w:numPr>
        <w:rPr>
          <w:rFonts w:ascii="Arial" w:hAnsi="Arial" w:cs="Arial"/>
        </w:rPr>
      </w:pPr>
      <w:r w:rsidRPr="00D3253F">
        <w:rPr>
          <w:rFonts w:ascii="Arial" w:hAnsi="Arial" w:cs="Arial"/>
        </w:rPr>
        <w:t>Red Lion Broadcasting</w:t>
      </w:r>
      <w:r>
        <w:rPr>
          <w:rFonts w:ascii="Arial" w:hAnsi="Arial" w:cs="Arial"/>
        </w:rPr>
        <w:t xml:space="preserve"> </w:t>
      </w:r>
      <w:r w:rsidRPr="00D3253F">
        <w:rPr>
          <w:rFonts w:ascii="Arial" w:hAnsi="Arial" w:cs="Arial"/>
        </w:rPr>
        <w:t>argued that the policy cannot be justified by the limited number of broadcast frequencies because the same holds for daily newspapers</w:t>
      </w:r>
      <w:r>
        <w:rPr>
          <w:rFonts w:ascii="Arial" w:hAnsi="Arial" w:cs="Arial"/>
        </w:rPr>
        <w:t>.</w:t>
      </w:r>
    </w:p>
    <w:p w14:paraId="7A19525D" w14:textId="0C7D51F4" w:rsidR="00D3253F" w:rsidRDefault="00D3253F" w:rsidP="00D3253F">
      <w:pPr>
        <w:pStyle w:val="ListParagraph"/>
        <w:numPr>
          <w:ilvl w:val="3"/>
          <w:numId w:val="1"/>
        </w:numPr>
        <w:rPr>
          <w:rFonts w:ascii="Arial" w:hAnsi="Arial" w:cs="Arial"/>
        </w:rPr>
      </w:pPr>
      <w:r w:rsidRPr="00D3253F">
        <w:rPr>
          <w:rFonts w:ascii="Arial" w:hAnsi="Arial" w:cs="Arial"/>
        </w:rPr>
        <w:t>They also claimed that by requiring broadcasters to provide response time, the FCC was in fact dictating the content of programming</w:t>
      </w:r>
      <w:r>
        <w:rPr>
          <w:rFonts w:ascii="Arial" w:hAnsi="Arial" w:cs="Arial"/>
        </w:rPr>
        <w:t>.</w:t>
      </w:r>
    </w:p>
    <w:p w14:paraId="4C0533F1" w14:textId="5ECD1271" w:rsidR="00D3253F" w:rsidRDefault="00D3253F" w:rsidP="00D3253F">
      <w:pPr>
        <w:pStyle w:val="ListParagraph"/>
        <w:numPr>
          <w:ilvl w:val="3"/>
          <w:numId w:val="1"/>
        </w:numPr>
        <w:rPr>
          <w:rFonts w:ascii="Arial" w:hAnsi="Arial" w:cs="Arial"/>
        </w:rPr>
      </w:pPr>
      <w:r>
        <w:rPr>
          <w:rFonts w:ascii="Arial" w:hAnsi="Arial" w:cs="Arial"/>
        </w:rPr>
        <w:t xml:space="preserve">The Court agreed with the government’s argument from limited frequencies, and explained that, </w:t>
      </w:r>
      <w:r w:rsidRPr="00D3253F">
        <w:rPr>
          <w:rFonts w:ascii="Arial" w:hAnsi="Arial" w:cs="Arial"/>
        </w:rPr>
        <w:t>unlike the print media, radio and television stations operate by using the public airways</w:t>
      </w:r>
      <w:r>
        <w:rPr>
          <w:rFonts w:ascii="Arial" w:hAnsi="Arial" w:cs="Arial"/>
        </w:rPr>
        <w:t>.</w:t>
      </w:r>
    </w:p>
    <w:p w14:paraId="17271F63" w14:textId="2E912B1A" w:rsidR="00D3253F" w:rsidRPr="00D3253F" w:rsidRDefault="00D3253F" w:rsidP="00D3253F">
      <w:pPr>
        <w:pStyle w:val="ListParagraph"/>
        <w:numPr>
          <w:ilvl w:val="3"/>
          <w:numId w:val="1"/>
        </w:numPr>
        <w:rPr>
          <w:rFonts w:ascii="Arial" w:hAnsi="Arial" w:cs="Arial"/>
        </w:rPr>
      </w:pPr>
      <w:r w:rsidRPr="00D3253F">
        <w:rPr>
          <w:rFonts w:ascii="Arial" w:hAnsi="Arial" w:cs="Arial"/>
        </w:rPr>
        <w:t>Congress has the right to insist that the airways be used in a manner consistent with the public interest</w:t>
      </w:r>
      <w:r>
        <w:rPr>
          <w:rFonts w:ascii="Arial" w:hAnsi="Arial" w:cs="Arial"/>
        </w:rPr>
        <w:t>.</w:t>
      </w:r>
    </w:p>
    <w:p w14:paraId="2B0EA315" w14:textId="151C00C8" w:rsidR="003D021B" w:rsidRDefault="003D021B" w:rsidP="003D021B">
      <w:pPr>
        <w:pStyle w:val="ListParagraph"/>
        <w:numPr>
          <w:ilvl w:val="2"/>
          <w:numId w:val="1"/>
        </w:numPr>
        <w:rPr>
          <w:rFonts w:ascii="Arial" w:hAnsi="Arial" w:cs="Arial"/>
          <w:b/>
          <w:bCs/>
          <w:i/>
          <w:iCs/>
        </w:rPr>
      </w:pPr>
      <w:r w:rsidRPr="003D021B">
        <w:rPr>
          <w:rFonts w:ascii="Arial" w:hAnsi="Arial" w:cs="Arial"/>
          <w:b/>
          <w:bCs/>
          <w:i/>
          <w:iCs/>
        </w:rPr>
        <w:t>FCC v. Pacifica Foundation (1978)</w:t>
      </w:r>
    </w:p>
    <w:p w14:paraId="59B61540" w14:textId="02820639" w:rsidR="00D3253F" w:rsidRDefault="00A77FD5" w:rsidP="00D3253F">
      <w:pPr>
        <w:pStyle w:val="ListParagraph"/>
        <w:numPr>
          <w:ilvl w:val="3"/>
          <w:numId w:val="1"/>
        </w:numPr>
        <w:rPr>
          <w:rFonts w:ascii="Arial" w:hAnsi="Arial" w:cs="Arial"/>
        </w:rPr>
      </w:pPr>
      <w:r w:rsidRPr="00A77FD5">
        <w:rPr>
          <w:rFonts w:ascii="Arial" w:hAnsi="Arial" w:cs="Arial"/>
        </w:rPr>
        <w:t>A radio station’s afternoon programming broadcast a recorded monologue by humorist George Carlin titled “Filthy Words.”</w:t>
      </w:r>
    </w:p>
    <w:p w14:paraId="4B85D51B" w14:textId="40AF5F4B" w:rsidR="00A77FD5" w:rsidRDefault="00A77FD5" w:rsidP="00D3253F">
      <w:pPr>
        <w:pStyle w:val="ListParagraph"/>
        <w:numPr>
          <w:ilvl w:val="3"/>
          <w:numId w:val="1"/>
        </w:numPr>
        <w:rPr>
          <w:rFonts w:ascii="Arial" w:hAnsi="Arial" w:cs="Arial"/>
        </w:rPr>
      </w:pPr>
      <w:r>
        <w:rPr>
          <w:rFonts w:ascii="Arial" w:hAnsi="Arial" w:cs="Arial"/>
        </w:rPr>
        <w:t>A</w:t>
      </w:r>
      <w:r w:rsidRPr="00A77FD5">
        <w:rPr>
          <w:rFonts w:ascii="Arial" w:hAnsi="Arial" w:cs="Arial"/>
        </w:rPr>
        <w:t xml:space="preserve"> man wrote a letter of complaint to the FCC, claiming that he heard the monologue on his car radio while he was driving with his young son.</w:t>
      </w:r>
    </w:p>
    <w:p w14:paraId="64DE86CC" w14:textId="604C420A" w:rsidR="00A77FD5" w:rsidRDefault="00A77FD5" w:rsidP="00D3253F">
      <w:pPr>
        <w:pStyle w:val="ListParagraph"/>
        <w:numPr>
          <w:ilvl w:val="3"/>
          <w:numId w:val="1"/>
        </w:numPr>
        <w:rPr>
          <w:rFonts w:ascii="Arial" w:hAnsi="Arial" w:cs="Arial"/>
        </w:rPr>
      </w:pPr>
      <w:r>
        <w:rPr>
          <w:rFonts w:ascii="Arial" w:hAnsi="Arial" w:cs="Arial"/>
        </w:rPr>
        <w:t>T</w:t>
      </w:r>
      <w:r w:rsidRPr="00A77FD5">
        <w:rPr>
          <w:rFonts w:ascii="Arial" w:hAnsi="Arial" w:cs="Arial"/>
        </w:rPr>
        <w:t xml:space="preserve">he FCC </w:t>
      </w:r>
      <w:r>
        <w:rPr>
          <w:rFonts w:ascii="Arial" w:hAnsi="Arial" w:cs="Arial"/>
        </w:rPr>
        <w:t>declared</w:t>
      </w:r>
      <w:r w:rsidRPr="00A77FD5">
        <w:rPr>
          <w:rFonts w:ascii="Arial" w:hAnsi="Arial" w:cs="Arial"/>
        </w:rPr>
        <w:t xml:space="preserve"> the broadcast to have been in violation of a federal statute</w:t>
      </w:r>
      <w:r>
        <w:rPr>
          <w:rFonts w:ascii="Arial" w:hAnsi="Arial" w:cs="Arial"/>
        </w:rPr>
        <w:t>.</w:t>
      </w:r>
    </w:p>
    <w:p w14:paraId="60B9A29B" w14:textId="13B32961" w:rsidR="00A77FD5" w:rsidRDefault="00A77FD5" w:rsidP="00D3253F">
      <w:pPr>
        <w:pStyle w:val="ListParagraph"/>
        <w:numPr>
          <w:ilvl w:val="3"/>
          <w:numId w:val="1"/>
        </w:numPr>
        <w:rPr>
          <w:rFonts w:ascii="Arial" w:hAnsi="Arial" w:cs="Arial"/>
        </w:rPr>
      </w:pPr>
      <w:r w:rsidRPr="00A77FD5">
        <w:rPr>
          <w:rFonts w:ascii="Arial" w:hAnsi="Arial" w:cs="Arial"/>
        </w:rPr>
        <w:t>Pacifica appealed and was initially successful, but the Supreme Court reversed.</w:t>
      </w:r>
    </w:p>
    <w:p w14:paraId="2F48CE31" w14:textId="4F8748FB" w:rsidR="00A77FD5" w:rsidRPr="00A77FD5" w:rsidRDefault="00A77FD5" w:rsidP="00D3253F">
      <w:pPr>
        <w:pStyle w:val="ListParagraph"/>
        <w:numPr>
          <w:ilvl w:val="3"/>
          <w:numId w:val="1"/>
        </w:numPr>
        <w:rPr>
          <w:rFonts w:ascii="Arial" w:hAnsi="Arial" w:cs="Arial"/>
        </w:rPr>
      </w:pPr>
      <w:r>
        <w:rPr>
          <w:rFonts w:ascii="Arial" w:hAnsi="Arial" w:cs="Arial"/>
        </w:rPr>
        <w:lastRenderedPageBreak/>
        <w:t>T</w:t>
      </w:r>
      <w:r w:rsidRPr="00A77FD5">
        <w:rPr>
          <w:rFonts w:ascii="Arial" w:hAnsi="Arial" w:cs="Arial"/>
        </w:rPr>
        <w:t>he justices held that of all forms of communication, broadcasting has the most limited First Amendment protection.</w:t>
      </w:r>
    </w:p>
    <w:p w14:paraId="45F5701B" w14:textId="6C2C4B48" w:rsidR="003D021B" w:rsidRDefault="003D021B" w:rsidP="003D021B">
      <w:pPr>
        <w:pStyle w:val="ListParagraph"/>
        <w:numPr>
          <w:ilvl w:val="2"/>
          <w:numId w:val="1"/>
        </w:numPr>
        <w:rPr>
          <w:rFonts w:ascii="Arial" w:hAnsi="Arial" w:cs="Arial"/>
          <w:b/>
          <w:bCs/>
          <w:i/>
          <w:iCs/>
        </w:rPr>
      </w:pPr>
      <w:r w:rsidRPr="003D021B">
        <w:rPr>
          <w:rFonts w:ascii="Arial" w:hAnsi="Arial" w:cs="Arial"/>
          <w:b/>
          <w:bCs/>
          <w:i/>
          <w:iCs/>
        </w:rPr>
        <w:t>FCC v. Fox Television Stations (2009)</w:t>
      </w:r>
    </w:p>
    <w:p w14:paraId="55D65945" w14:textId="32CF9D65" w:rsidR="00A77FD5" w:rsidRDefault="00A77FD5" w:rsidP="00A77FD5">
      <w:pPr>
        <w:pStyle w:val="ListParagraph"/>
        <w:numPr>
          <w:ilvl w:val="3"/>
          <w:numId w:val="1"/>
        </w:numPr>
        <w:rPr>
          <w:rFonts w:ascii="Arial" w:hAnsi="Arial" w:cs="Arial"/>
        </w:rPr>
      </w:pPr>
      <w:r w:rsidRPr="00A77FD5">
        <w:rPr>
          <w:rFonts w:ascii="Arial" w:hAnsi="Arial" w:cs="Arial"/>
        </w:rPr>
        <w:t xml:space="preserve">For decades after the Court’s decision in </w:t>
      </w:r>
      <w:r w:rsidRPr="00A77FD5">
        <w:rPr>
          <w:rFonts w:ascii="Arial" w:hAnsi="Arial" w:cs="Arial"/>
          <w:i/>
          <w:iCs/>
        </w:rPr>
        <w:t>Pacifica Foundation</w:t>
      </w:r>
      <w:r>
        <w:rPr>
          <w:rFonts w:ascii="Arial" w:hAnsi="Arial" w:cs="Arial"/>
        </w:rPr>
        <w:t>, the FCC took a relaxed stance toward</w:t>
      </w:r>
      <w:del w:id="1" w:author="Editorial Integra" w:date="2024-08-29T11:05:00Z">
        <w:r w:rsidDel="00137AFB">
          <w:rPr>
            <w:rFonts w:ascii="Arial" w:hAnsi="Arial" w:cs="Arial"/>
          </w:rPr>
          <w:delText>s</w:delText>
        </w:r>
      </w:del>
      <w:r>
        <w:rPr>
          <w:rFonts w:ascii="Arial" w:hAnsi="Arial" w:cs="Arial"/>
        </w:rPr>
        <w:t xml:space="preserve"> f</w:t>
      </w:r>
      <w:r w:rsidRPr="00A77FD5">
        <w:rPr>
          <w:rFonts w:ascii="Arial" w:hAnsi="Arial" w:cs="Arial"/>
        </w:rPr>
        <w:t>leeting or isolated expletives</w:t>
      </w:r>
      <w:r>
        <w:rPr>
          <w:rFonts w:ascii="Arial" w:hAnsi="Arial" w:cs="Arial"/>
        </w:rPr>
        <w:t>.</w:t>
      </w:r>
    </w:p>
    <w:p w14:paraId="4EDDBD40" w14:textId="172D68F8" w:rsidR="00A77FD5" w:rsidRDefault="00A77FD5" w:rsidP="00A77FD5">
      <w:pPr>
        <w:pStyle w:val="ListParagraph"/>
        <w:numPr>
          <w:ilvl w:val="3"/>
          <w:numId w:val="1"/>
        </w:numPr>
        <w:rPr>
          <w:rFonts w:ascii="Arial" w:hAnsi="Arial" w:cs="Arial"/>
        </w:rPr>
      </w:pPr>
      <w:r w:rsidRPr="00A77FD5">
        <w:rPr>
          <w:rFonts w:ascii="Arial" w:hAnsi="Arial" w:cs="Arial"/>
        </w:rPr>
        <w:t xml:space="preserve">In 2004, </w:t>
      </w:r>
      <w:r>
        <w:rPr>
          <w:rFonts w:ascii="Arial" w:hAnsi="Arial" w:cs="Arial"/>
        </w:rPr>
        <w:t>after</w:t>
      </w:r>
      <w:r w:rsidRPr="00A77FD5">
        <w:rPr>
          <w:rFonts w:ascii="Arial" w:hAnsi="Arial" w:cs="Arial"/>
        </w:rPr>
        <w:t xml:space="preserve"> a live broadcast in which the singer Bono briefly used profane language, the FCC announced that it would treat even a single, isolated word as indecent</w:t>
      </w:r>
      <w:r>
        <w:rPr>
          <w:rFonts w:ascii="Arial" w:hAnsi="Arial" w:cs="Arial"/>
        </w:rPr>
        <w:t>.</w:t>
      </w:r>
    </w:p>
    <w:p w14:paraId="362BA4CE" w14:textId="3B530C87" w:rsidR="00A77FD5" w:rsidRDefault="00A77FD5" w:rsidP="00A77FD5">
      <w:pPr>
        <w:pStyle w:val="ListParagraph"/>
        <w:numPr>
          <w:ilvl w:val="3"/>
          <w:numId w:val="1"/>
        </w:numPr>
        <w:rPr>
          <w:rFonts w:ascii="Arial" w:hAnsi="Arial" w:cs="Arial"/>
        </w:rPr>
      </w:pPr>
      <w:r w:rsidRPr="00A77FD5">
        <w:rPr>
          <w:rFonts w:ascii="Arial" w:hAnsi="Arial" w:cs="Arial"/>
        </w:rPr>
        <w:t>Fox and other broadcasters challenged the new indecency policy as “arbitrary and capricious</w:t>
      </w:r>
      <w:r>
        <w:rPr>
          <w:rFonts w:ascii="Arial" w:hAnsi="Arial" w:cs="Arial"/>
        </w:rPr>
        <w:t>.</w:t>
      </w:r>
      <w:r w:rsidRPr="00A77FD5">
        <w:rPr>
          <w:rFonts w:ascii="Arial" w:hAnsi="Arial" w:cs="Arial"/>
        </w:rPr>
        <w:t>”</w:t>
      </w:r>
    </w:p>
    <w:p w14:paraId="386EF1F0" w14:textId="6896C05C" w:rsidR="00A77FD5" w:rsidRPr="00A77FD5" w:rsidRDefault="00A77FD5" w:rsidP="00A77FD5">
      <w:pPr>
        <w:pStyle w:val="ListParagraph"/>
        <w:numPr>
          <w:ilvl w:val="3"/>
          <w:numId w:val="1"/>
        </w:numPr>
        <w:rPr>
          <w:rFonts w:ascii="Arial" w:hAnsi="Arial" w:cs="Arial"/>
        </w:rPr>
      </w:pPr>
      <w:r>
        <w:rPr>
          <w:rFonts w:ascii="Arial" w:hAnsi="Arial" w:cs="Arial"/>
        </w:rPr>
        <w:t>The Court disagreed, finding in favor of the FCC.</w:t>
      </w:r>
    </w:p>
    <w:p w14:paraId="18465CD2" w14:textId="07A47290" w:rsidR="003D021B" w:rsidRDefault="003D021B" w:rsidP="003D021B">
      <w:pPr>
        <w:pStyle w:val="ListParagraph"/>
        <w:numPr>
          <w:ilvl w:val="2"/>
          <w:numId w:val="1"/>
        </w:numPr>
        <w:rPr>
          <w:rFonts w:ascii="Arial" w:hAnsi="Arial" w:cs="Arial"/>
          <w:i/>
          <w:iCs/>
        </w:rPr>
      </w:pPr>
      <w:r w:rsidRPr="003D021B">
        <w:rPr>
          <w:rFonts w:ascii="Arial" w:hAnsi="Arial" w:cs="Arial"/>
          <w:i/>
          <w:iCs/>
        </w:rPr>
        <w:t>Turner Broadcasting v. FCC (1997)</w:t>
      </w:r>
    </w:p>
    <w:p w14:paraId="1515305B" w14:textId="474A56BF" w:rsidR="00A77FD5" w:rsidRDefault="00A77FD5" w:rsidP="00A77FD5">
      <w:pPr>
        <w:pStyle w:val="ListParagraph"/>
        <w:numPr>
          <w:ilvl w:val="3"/>
          <w:numId w:val="1"/>
        </w:numPr>
        <w:rPr>
          <w:rFonts w:ascii="Arial" w:hAnsi="Arial" w:cs="Arial"/>
        </w:rPr>
      </w:pPr>
      <w:r w:rsidRPr="00A77FD5">
        <w:rPr>
          <w:rFonts w:ascii="Arial" w:hAnsi="Arial" w:cs="Arial"/>
        </w:rPr>
        <w:t>Congress enacted a law</w:t>
      </w:r>
      <w:r>
        <w:rPr>
          <w:rFonts w:ascii="Arial" w:hAnsi="Arial" w:cs="Arial"/>
        </w:rPr>
        <w:t xml:space="preserve"> requiring </w:t>
      </w:r>
      <w:r w:rsidRPr="00A77FD5">
        <w:rPr>
          <w:rFonts w:ascii="Arial" w:hAnsi="Arial" w:cs="Arial"/>
        </w:rPr>
        <w:t>cable companies to set aside some of their channels to carry local television programming</w:t>
      </w:r>
      <w:r>
        <w:rPr>
          <w:rFonts w:ascii="Arial" w:hAnsi="Arial" w:cs="Arial"/>
        </w:rPr>
        <w:t>.</w:t>
      </w:r>
    </w:p>
    <w:p w14:paraId="549A634F" w14:textId="17483F52" w:rsidR="00A77FD5" w:rsidRDefault="00A77FD5" w:rsidP="00A77FD5">
      <w:pPr>
        <w:pStyle w:val="ListParagraph"/>
        <w:numPr>
          <w:ilvl w:val="3"/>
          <w:numId w:val="1"/>
        </w:numPr>
        <w:rPr>
          <w:rFonts w:ascii="Arial" w:hAnsi="Arial" w:cs="Arial"/>
        </w:rPr>
      </w:pPr>
      <w:r w:rsidRPr="00A77FD5">
        <w:rPr>
          <w:rFonts w:ascii="Arial" w:hAnsi="Arial" w:cs="Arial"/>
        </w:rPr>
        <w:t xml:space="preserve">Cable companies claimed that this law violated freedom of the press; just as in </w:t>
      </w:r>
      <w:r w:rsidRPr="00A77FD5">
        <w:rPr>
          <w:rFonts w:ascii="Arial" w:hAnsi="Arial" w:cs="Arial"/>
          <w:i/>
          <w:iCs/>
        </w:rPr>
        <w:t>Miami Herald</w:t>
      </w:r>
      <w:r w:rsidRPr="00A77FD5">
        <w:rPr>
          <w:rFonts w:ascii="Arial" w:hAnsi="Arial" w:cs="Arial"/>
        </w:rPr>
        <w:t>, these media claimed that the government could not force them to carry content they did not wish to include.</w:t>
      </w:r>
    </w:p>
    <w:p w14:paraId="46BC1079" w14:textId="7F2C79DB" w:rsidR="00A77FD5" w:rsidRPr="00A77FD5" w:rsidRDefault="00A77FD5" w:rsidP="00A77FD5">
      <w:pPr>
        <w:pStyle w:val="ListParagraph"/>
        <w:numPr>
          <w:ilvl w:val="3"/>
          <w:numId w:val="1"/>
        </w:numPr>
        <w:rPr>
          <w:rFonts w:ascii="Arial" w:hAnsi="Arial" w:cs="Arial"/>
        </w:rPr>
      </w:pPr>
      <w:r>
        <w:rPr>
          <w:rFonts w:ascii="Arial" w:hAnsi="Arial" w:cs="Arial"/>
        </w:rPr>
        <w:t>T</w:t>
      </w:r>
      <w:r w:rsidRPr="00A77FD5">
        <w:rPr>
          <w:rFonts w:ascii="Arial" w:hAnsi="Arial" w:cs="Arial"/>
        </w:rPr>
        <w:t>he justices sided with the government, which argued that the regulation helped sustain the business of local broadcasters</w:t>
      </w:r>
      <w:r>
        <w:rPr>
          <w:rFonts w:ascii="Arial" w:hAnsi="Arial" w:cs="Arial"/>
        </w:rPr>
        <w:t>, and held the regulation was not based on content.</w:t>
      </w:r>
    </w:p>
    <w:p w14:paraId="72EBE3D3" w14:textId="38E5224E" w:rsidR="003D021B" w:rsidRDefault="003D021B" w:rsidP="003D021B">
      <w:pPr>
        <w:pStyle w:val="ListParagraph"/>
        <w:numPr>
          <w:ilvl w:val="2"/>
          <w:numId w:val="1"/>
        </w:numPr>
        <w:rPr>
          <w:rFonts w:ascii="Arial" w:hAnsi="Arial" w:cs="Arial"/>
          <w:i/>
          <w:iCs/>
        </w:rPr>
      </w:pPr>
      <w:r w:rsidRPr="003D021B">
        <w:rPr>
          <w:rFonts w:ascii="Arial" w:hAnsi="Arial" w:cs="Arial"/>
          <w:i/>
          <w:iCs/>
        </w:rPr>
        <w:t>Reno v. ACLU (1997)</w:t>
      </w:r>
    </w:p>
    <w:p w14:paraId="34940347" w14:textId="3C055A74" w:rsidR="00A77FD5" w:rsidRDefault="00A77FD5" w:rsidP="00A77FD5">
      <w:pPr>
        <w:pStyle w:val="ListParagraph"/>
        <w:numPr>
          <w:ilvl w:val="3"/>
          <w:numId w:val="1"/>
        </w:numPr>
        <w:rPr>
          <w:rFonts w:ascii="Arial" w:hAnsi="Arial" w:cs="Arial"/>
        </w:rPr>
      </w:pPr>
      <w:r>
        <w:rPr>
          <w:rFonts w:ascii="Arial" w:hAnsi="Arial" w:cs="Arial"/>
        </w:rPr>
        <w:t>T</w:t>
      </w:r>
      <w:r w:rsidRPr="00A77FD5">
        <w:rPr>
          <w:rFonts w:ascii="Arial" w:hAnsi="Arial" w:cs="Arial"/>
        </w:rPr>
        <w:t>he Court considered the constitutionality of the Communications Decency Act of 1996 (CDA).</w:t>
      </w:r>
    </w:p>
    <w:p w14:paraId="53574A59" w14:textId="668EBFC2" w:rsidR="00F7204F" w:rsidRDefault="00F7204F" w:rsidP="00A77FD5">
      <w:pPr>
        <w:pStyle w:val="ListParagraph"/>
        <w:numPr>
          <w:ilvl w:val="3"/>
          <w:numId w:val="1"/>
        </w:numPr>
        <w:rPr>
          <w:rFonts w:ascii="Arial" w:hAnsi="Arial" w:cs="Arial"/>
        </w:rPr>
      </w:pPr>
      <w:r>
        <w:rPr>
          <w:rFonts w:ascii="Arial" w:hAnsi="Arial" w:cs="Arial"/>
        </w:rPr>
        <w:t>T</w:t>
      </w:r>
      <w:r w:rsidRPr="00F7204F">
        <w:rPr>
          <w:rFonts w:ascii="Arial" w:hAnsi="Arial" w:cs="Arial"/>
        </w:rPr>
        <w:t>his law prohibited communication to minors that is “indecent” or “obscene.”</w:t>
      </w:r>
    </w:p>
    <w:p w14:paraId="1F020A9D" w14:textId="572E03A1" w:rsidR="00F7204F" w:rsidRPr="00A77FD5" w:rsidRDefault="00F7204F" w:rsidP="00A77FD5">
      <w:pPr>
        <w:pStyle w:val="ListParagraph"/>
        <w:numPr>
          <w:ilvl w:val="3"/>
          <w:numId w:val="1"/>
        </w:numPr>
        <w:rPr>
          <w:rFonts w:ascii="Arial" w:hAnsi="Arial" w:cs="Arial"/>
        </w:rPr>
      </w:pPr>
      <w:r>
        <w:rPr>
          <w:rFonts w:ascii="Arial" w:hAnsi="Arial" w:cs="Arial"/>
        </w:rPr>
        <w:t xml:space="preserve">The Court invalidated the law, </w:t>
      </w:r>
      <w:r w:rsidRPr="00F7204F">
        <w:rPr>
          <w:rFonts w:ascii="Arial" w:hAnsi="Arial" w:cs="Arial"/>
        </w:rPr>
        <w:t>explain</w:t>
      </w:r>
      <w:r>
        <w:rPr>
          <w:rFonts w:ascii="Arial" w:hAnsi="Arial" w:cs="Arial"/>
        </w:rPr>
        <w:t>ing</w:t>
      </w:r>
      <w:r w:rsidRPr="00F7204F">
        <w:rPr>
          <w:rFonts w:ascii="Arial" w:hAnsi="Arial" w:cs="Arial"/>
        </w:rPr>
        <w:t xml:space="preserve"> that </w:t>
      </w:r>
      <w:r>
        <w:rPr>
          <w:rFonts w:ascii="Arial" w:hAnsi="Arial" w:cs="Arial"/>
        </w:rPr>
        <w:t xml:space="preserve">it </w:t>
      </w:r>
      <w:r w:rsidRPr="00F7204F">
        <w:rPr>
          <w:rFonts w:ascii="Arial" w:hAnsi="Arial" w:cs="Arial"/>
        </w:rPr>
        <w:t>was a content-based restriction that was not sufficiently clear about the kind of material to which the law would apply</w:t>
      </w:r>
      <w:r>
        <w:rPr>
          <w:rFonts w:ascii="Arial" w:hAnsi="Arial" w:cs="Arial"/>
        </w:rPr>
        <w:t>.</w:t>
      </w:r>
    </w:p>
    <w:p w14:paraId="07A9C9BE" w14:textId="30083962" w:rsidR="0041553C" w:rsidRDefault="0041553C" w:rsidP="0041553C">
      <w:pPr>
        <w:pStyle w:val="ListParagraph"/>
        <w:numPr>
          <w:ilvl w:val="0"/>
          <w:numId w:val="1"/>
        </w:numPr>
        <w:rPr>
          <w:rFonts w:ascii="Arial" w:hAnsi="Arial" w:cs="Arial"/>
        </w:rPr>
      </w:pPr>
      <w:r w:rsidRPr="0041553C">
        <w:rPr>
          <w:rFonts w:ascii="Arial" w:hAnsi="Arial" w:cs="Arial"/>
        </w:rPr>
        <w:t>News Gathering and Special Rights</w:t>
      </w:r>
    </w:p>
    <w:p w14:paraId="64A4EFB1" w14:textId="7C474088" w:rsidR="0041553C" w:rsidRDefault="0041553C" w:rsidP="0041553C">
      <w:pPr>
        <w:pStyle w:val="ListParagraph"/>
        <w:numPr>
          <w:ilvl w:val="1"/>
          <w:numId w:val="1"/>
        </w:numPr>
        <w:rPr>
          <w:rFonts w:ascii="Arial" w:hAnsi="Arial" w:cs="Arial"/>
        </w:rPr>
      </w:pPr>
      <w:r w:rsidRPr="0041553C">
        <w:rPr>
          <w:rFonts w:ascii="Arial" w:hAnsi="Arial" w:cs="Arial"/>
        </w:rPr>
        <w:t>Reporter’s Privilege</w:t>
      </w:r>
    </w:p>
    <w:p w14:paraId="0107097D" w14:textId="4BF881DB" w:rsidR="00F7204F" w:rsidRDefault="00F7204F" w:rsidP="00F7204F">
      <w:pPr>
        <w:pStyle w:val="ListParagraph"/>
        <w:numPr>
          <w:ilvl w:val="2"/>
          <w:numId w:val="1"/>
        </w:numPr>
        <w:rPr>
          <w:rFonts w:ascii="Arial" w:hAnsi="Arial" w:cs="Arial"/>
        </w:rPr>
      </w:pPr>
      <w:r w:rsidRPr="00F7204F">
        <w:rPr>
          <w:rFonts w:ascii="Arial" w:hAnsi="Arial" w:cs="Arial"/>
        </w:rPr>
        <w:t>As far back as 1848, reporters asserted the need for unusual legal privileges.</w:t>
      </w:r>
    </w:p>
    <w:p w14:paraId="4BFC6693" w14:textId="4A3D3DF1" w:rsidR="003D021B" w:rsidRDefault="003D021B" w:rsidP="003D021B">
      <w:pPr>
        <w:pStyle w:val="ListParagraph"/>
        <w:numPr>
          <w:ilvl w:val="2"/>
          <w:numId w:val="1"/>
        </w:numPr>
        <w:rPr>
          <w:rFonts w:ascii="Arial" w:hAnsi="Arial" w:cs="Arial"/>
          <w:i/>
          <w:iCs/>
        </w:rPr>
      </w:pPr>
      <w:r w:rsidRPr="003D021B">
        <w:rPr>
          <w:rFonts w:ascii="Arial" w:hAnsi="Arial" w:cs="Arial"/>
          <w:i/>
          <w:iCs/>
        </w:rPr>
        <w:t>Branzburg v. Hayes (1972)</w:t>
      </w:r>
    </w:p>
    <w:p w14:paraId="16B2537B" w14:textId="74847B23" w:rsidR="00F7204F" w:rsidRDefault="00F7204F" w:rsidP="00F7204F">
      <w:pPr>
        <w:pStyle w:val="ListParagraph"/>
        <w:numPr>
          <w:ilvl w:val="3"/>
          <w:numId w:val="1"/>
        </w:numPr>
        <w:rPr>
          <w:rFonts w:ascii="Arial" w:hAnsi="Arial" w:cs="Arial"/>
        </w:rPr>
      </w:pPr>
      <w:r w:rsidRPr="00F7204F">
        <w:rPr>
          <w:rFonts w:ascii="Arial" w:hAnsi="Arial" w:cs="Arial"/>
        </w:rPr>
        <w:t>The government asserted that reporters were just citizens and therefore not entitled to an exemption from the law.</w:t>
      </w:r>
    </w:p>
    <w:p w14:paraId="77309155" w14:textId="5CC945E9" w:rsidR="00F7204F" w:rsidRDefault="00F7204F" w:rsidP="00F7204F">
      <w:pPr>
        <w:pStyle w:val="ListParagraph"/>
        <w:numPr>
          <w:ilvl w:val="3"/>
          <w:numId w:val="1"/>
        </w:numPr>
        <w:rPr>
          <w:rFonts w:ascii="Arial" w:hAnsi="Arial" w:cs="Arial"/>
        </w:rPr>
      </w:pPr>
      <w:r>
        <w:rPr>
          <w:rFonts w:ascii="Arial" w:hAnsi="Arial" w:cs="Arial"/>
        </w:rPr>
        <w:t>T</w:t>
      </w:r>
      <w:r w:rsidRPr="00F7204F">
        <w:rPr>
          <w:rFonts w:ascii="Arial" w:hAnsi="Arial" w:cs="Arial"/>
        </w:rPr>
        <w:t>he media pointed to other privileged relationships</w:t>
      </w:r>
      <w:r>
        <w:rPr>
          <w:rFonts w:ascii="Arial" w:hAnsi="Arial" w:cs="Arial"/>
        </w:rPr>
        <w:t>, such as those with attorneys and patients.</w:t>
      </w:r>
    </w:p>
    <w:p w14:paraId="63DE36AF" w14:textId="1B8BB205" w:rsidR="00F7204F" w:rsidRDefault="00F7204F" w:rsidP="00F7204F">
      <w:pPr>
        <w:pStyle w:val="ListParagraph"/>
        <w:numPr>
          <w:ilvl w:val="3"/>
          <w:numId w:val="1"/>
        </w:numPr>
        <w:rPr>
          <w:rFonts w:ascii="Arial" w:hAnsi="Arial" w:cs="Arial"/>
        </w:rPr>
      </w:pPr>
      <w:r w:rsidRPr="00F7204F">
        <w:rPr>
          <w:rFonts w:ascii="Arial" w:hAnsi="Arial" w:cs="Arial"/>
        </w:rPr>
        <w:t>Reporters also argued that, if they were forced to answer questions about their sources, those sources would be reluctant to assist with news gathering.</w:t>
      </w:r>
    </w:p>
    <w:p w14:paraId="0249039E" w14:textId="35C1BB76" w:rsidR="00F7204F" w:rsidRDefault="00F7204F" w:rsidP="00F7204F">
      <w:pPr>
        <w:pStyle w:val="ListParagraph"/>
        <w:numPr>
          <w:ilvl w:val="3"/>
          <w:numId w:val="1"/>
        </w:numPr>
        <w:rPr>
          <w:rFonts w:ascii="Arial" w:hAnsi="Arial" w:cs="Arial"/>
        </w:rPr>
      </w:pPr>
      <w:r>
        <w:rPr>
          <w:rFonts w:ascii="Arial" w:hAnsi="Arial" w:cs="Arial"/>
        </w:rPr>
        <w:t>T</w:t>
      </w:r>
      <w:r w:rsidRPr="00F7204F">
        <w:rPr>
          <w:rFonts w:ascii="Arial" w:hAnsi="Arial" w:cs="Arial"/>
        </w:rPr>
        <w:t xml:space="preserve">he </w:t>
      </w:r>
      <w:r>
        <w:rPr>
          <w:rFonts w:ascii="Arial" w:hAnsi="Arial" w:cs="Arial"/>
        </w:rPr>
        <w:t xml:space="preserve">Court’s </w:t>
      </w:r>
      <w:r w:rsidRPr="00F7204F">
        <w:rPr>
          <w:rFonts w:ascii="Arial" w:hAnsi="Arial" w:cs="Arial"/>
        </w:rPr>
        <w:t>majority emphatically denied the existence of reporter’s privilege.</w:t>
      </w:r>
    </w:p>
    <w:p w14:paraId="2962BDDB" w14:textId="51F61D52" w:rsidR="00F7204F" w:rsidRDefault="00F7204F" w:rsidP="00F7204F">
      <w:pPr>
        <w:pStyle w:val="ListParagraph"/>
        <w:numPr>
          <w:ilvl w:val="3"/>
          <w:numId w:val="1"/>
        </w:numPr>
        <w:rPr>
          <w:rFonts w:ascii="Arial" w:hAnsi="Arial" w:cs="Arial"/>
        </w:rPr>
      </w:pPr>
      <w:r w:rsidRPr="00F7204F">
        <w:rPr>
          <w:rFonts w:ascii="Arial" w:hAnsi="Arial" w:cs="Arial"/>
        </w:rPr>
        <w:lastRenderedPageBreak/>
        <w:t>Journalists still face the threat of imprisonment if they refuse to answer questions pertaining to their stories</w:t>
      </w:r>
      <w:r>
        <w:rPr>
          <w:rFonts w:ascii="Arial" w:hAnsi="Arial" w:cs="Arial"/>
        </w:rPr>
        <w:t>.</w:t>
      </w:r>
    </w:p>
    <w:p w14:paraId="72D2E526" w14:textId="1292A64E" w:rsidR="003D021B" w:rsidRDefault="003D021B" w:rsidP="003D021B">
      <w:pPr>
        <w:pStyle w:val="ListParagraph"/>
        <w:numPr>
          <w:ilvl w:val="2"/>
          <w:numId w:val="1"/>
        </w:numPr>
        <w:rPr>
          <w:rFonts w:ascii="Arial" w:hAnsi="Arial" w:cs="Arial"/>
          <w:b/>
          <w:bCs/>
          <w:i/>
          <w:iCs/>
        </w:rPr>
      </w:pPr>
      <w:r w:rsidRPr="003D021B">
        <w:rPr>
          <w:rFonts w:ascii="Arial" w:hAnsi="Arial" w:cs="Arial"/>
          <w:b/>
          <w:bCs/>
          <w:i/>
          <w:iCs/>
        </w:rPr>
        <w:t>Zurcher v. Stanford Daily (1978)</w:t>
      </w:r>
    </w:p>
    <w:p w14:paraId="618E3218" w14:textId="674B7913" w:rsidR="00F7204F" w:rsidRDefault="00F7204F" w:rsidP="00F7204F">
      <w:pPr>
        <w:pStyle w:val="ListParagraph"/>
        <w:numPr>
          <w:ilvl w:val="3"/>
          <w:numId w:val="1"/>
        </w:numPr>
        <w:rPr>
          <w:rFonts w:ascii="Arial" w:hAnsi="Arial" w:cs="Arial"/>
        </w:rPr>
      </w:pPr>
      <w:r>
        <w:rPr>
          <w:rFonts w:ascii="Arial" w:hAnsi="Arial" w:cs="Arial"/>
        </w:rPr>
        <w:t>T</w:t>
      </w:r>
      <w:r w:rsidRPr="00F7204F">
        <w:rPr>
          <w:rFonts w:ascii="Arial" w:hAnsi="Arial" w:cs="Arial"/>
        </w:rPr>
        <w:t xml:space="preserve">he </w:t>
      </w:r>
      <w:r w:rsidRPr="00F7204F">
        <w:rPr>
          <w:rFonts w:ascii="Arial" w:hAnsi="Arial" w:cs="Arial"/>
          <w:i/>
          <w:iCs/>
        </w:rPr>
        <w:t>Daily</w:t>
      </w:r>
      <w:r w:rsidRPr="00F7204F">
        <w:rPr>
          <w:rFonts w:ascii="Arial" w:hAnsi="Arial" w:cs="Arial"/>
        </w:rPr>
        <w:t>, a Stanford University student newspaper, published a special edition devoted to an incident that had occurred at the university’s hospital.</w:t>
      </w:r>
    </w:p>
    <w:p w14:paraId="700AD092" w14:textId="3E890B7B" w:rsidR="00F7204F" w:rsidRDefault="00F7204F" w:rsidP="00F7204F">
      <w:pPr>
        <w:pStyle w:val="ListParagraph"/>
        <w:numPr>
          <w:ilvl w:val="4"/>
          <w:numId w:val="1"/>
        </w:numPr>
        <w:rPr>
          <w:rFonts w:ascii="Arial" w:hAnsi="Arial" w:cs="Arial"/>
        </w:rPr>
      </w:pPr>
      <w:r w:rsidRPr="00F7204F">
        <w:rPr>
          <w:rFonts w:ascii="Arial" w:hAnsi="Arial" w:cs="Arial"/>
        </w:rPr>
        <w:t>A group of demonstrators had seized the hospital’s administrative offices and barricaded the doors.</w:t>
      </w:r>
    </w:p>
    <w:p w14:paraId="577AC0B2" w14:textId="17564E4A" w:rsidR="00F7204F" w:rsidRDefault="00F7204F" w:rsidP="00F7204F">
      <w:pPr>
        <w:pStyle w:val="ListParagraph"/>
        <w:numPr>
          <w:ilvl w:val="4"/>
          <w:numId w:val="1"/>
        </w:numPr>
        <w:rPr>
          <w:rFonts w:ascii="Arial" w:hAnsi="Arial" w:cs="Arial"/>
        </w:rPr>
      </w:pPr>
      <w:r w:rsidRPr="00F7204F">
        <w:rPr>
          <w:rFonts w:ascii="Arial" w:hAnsi="Arial" w:cs="Arial"/>
        </w:rPr>
        <w:t>When police forced their way in, a riot broke out, resulting in injuries to the officers.</w:t>
      </w:r>
    </w:p>
    <w:p w14:paraId="06721484" w14:textId="37D8E399" w:rsidR="00F7204F" w:rsidRDefault="00F7204F" w:rsidP="00F7204F">
      <w:pPr>
        <w:pStyle w:val="ListParagraph"/>
        <w:numPr>
          <w:ilvl w:val="4"/>
          <w:numId w:val="1"/>
        </w:numPr>
        <w:rPr>
          <w:rFonts w:ascii="Arial" w:hAnsi="Arial" w:cs="Arial"/>
        </w:rPr>
      </w:pPr>
      <w:r w:rsidRPr="00F7204F">
        <w:rPr>
          <w:rFonts w:ascii="Arial" w:hAnsi="Arial" w:cs="Arial"/>
        </w:rPr>
        <w:t>The police could not identify their assailants, but one officer claimed to have seen a photographer in the building</w:t>
      </w:r>
      <w:r>
        <w:rPr>
          <w:rFonts w:ascii="Arial" w:hAnsi="Arial" w:cs="Arial"/>
        </w:rPr>
        <w:t>.</w:t>
      </w:r>
    </w:p>
    <w:p w14:paraId="18C1B25D" w14:textId="0280299F" w:rsidR="00F7204F" w:rsidRDefault="00F7204F" w:rsidP="00F7204F">
      <w:pPr>
        <w:pStyle w:val="ListParagraph"/>
        <w:numPr>
          <w:ilvl w:val="3"/>
          <w:numId w:val="1"/>
        </w:numPr>
        <w:rPr>
          <w:rFonts w:ascii="Arial" w:hAnsi="Arial" w:cs="Arial"/>
        </w:rPr>
      </w:pPr>
      <w:r>
        <w:rPr>
          <w:rFonts w:ascii="Arial" w:hAnsi="Arial" w:cs="Arial"/>
        </w:rPr>
        <w:t>T</w:t>
      </w:r>
      <w:r w:rsidRPr="00F7204F">
        <w:rPr>
          <w:rFonts w:ascii="Arial" w:hAnsi="Arial" w:cs="Arial"/>
        </w:rPr>
        <w:t xml:space="preserve">he </w:t>
      </w:r>
      <w:r w:rsidRPr="00F7204F">
        <w:rPr>
          <w:rFonts w:ascii="Arial" w:hAnsi="Arial" w:cs="Arial"/>
          <w:i/>
          <w:iCs/>
        </w:rPr>
        <w:t>Daily</w:t>
      </w:r>
      <w:r w:rsidRPr="00F7204F">
        <w:rPr>
          <w:rFonts w:ascii="Arial" w:hAnsi="Arial" w:cs="Arial"/>
        </w:rPr>
        <w:t xml:space="preserve"> published several pictures of the incident, none of which fully revealed the identities of the demonstrators</w:t>
      </w:r>
      <w:r>
        <w:rPr>
          <w:rFonts w:ascii="Arial" w:hAnsi="Arial" w:cs="Arial"/>
        </w:rPr>
        <w:t>.</w:t>
      </w:r>
    </w:p>
    <w:p w14:paraId="0E27DEE6" w14:textId="35B2CF17" w:rsidR="00F7204F" w:rsidRDefault="00F7204F" w:rsidP="00F7204F">
      <w:pPr>
        <w:pStyle w:val="ListParagraph"/>
        <w:numPr>
          <w:ilvl w:val="4"/>
          <w:numId w:val="1"/>
        </w:numPr>
        <w:rPr>
          <w:rFonts w:ascii="Arial" w:hAnsi="Arial" w:cs="Arial"/>
        </w:rPr>
      </w:pPr>
      <w:r>
        <w:rPr>
          <w:rFonts w:ascii="Arial" w:hAnsi="Arial" w:cs="Arial"/>
        </w:rPr>
        <w:t xml:space="preserve">The next day, </w:t>
      </w:r>
      <w:r w:rsidRPr="00F7204F">
        <w:rPr>
          <w:rFonts w:ascii="Arial" w:hAnsi="Arial" w:cs="Arial"/>
        </w:rPr>
        <w:t>police obtained a warrant to search the Daily’s office for the pictures</w:t>
      </w:r>
      <w:r>
        <w:rPr>
          <w:rFonts w:ascii="Arial" w:hAnsi="Arial" w:cs="Arial"/>
        </w:rPr>
        <w:t>, but found none.</w:t>
      </w:r>
    </w:p>
    <w:p w14:paraId="757A359F" w14:textId="5C35C605" w:rsidR="00F7204F" w:rsidRDefault="00F7204F" w:rsidP="00F7204F">
      <w:pPr>
        <w:pStyle w:val="ListParagraph"/>
        <w:numPr>
          <w:ilvl w:val="4"/>
          <w:numId w:val="1"/>
        </w:numPr>
        <w:rPr>
          <w:rFonts w:ascii="Arial" w:hAnsi="Arial" w:cs="Arial"/>
        </w:rPr>
      </w:pPr>
      <w:r w:rsidRPr="00F7204F">
        <w:rPr>
          <w:rFonts w:ascii="Arial" w:hAnsi="Arial" w:cs="Arial"/>
        </w:rPr>
        <w:t xml:space="preserve">The </w:t>
      </w:r>
      <w:r w:rsidRPr="00F7204F">
        <w:rPr>
          <w:rFonts w:ascii="Arial" w:hAnsi="Arial" w:cs="Arial"/>
          <w:i/>
          <w:iCs/>
        </w:rPr>
        <w:t>Daily</w:t>
      </w:r>
      <w:r w:rsidRPr="00F7204F">
        <w:rPr>
          <w:rFonts w:ascii="Arial" w:hAnsi="Arial" w:cs="Arial"/>
        </w:rPr>
        <w:t xml:space="preserve"> initiated a civil action against all those involved in issuing and executing the warrant.</w:t>
      </w:r>
    </w:p>
    <w:p w14:paraId="7E26C5DD" w14:textId="71EA1582" w:rsidR="00F7204F" w:rsidRDefault="00F7204F" w:rsidP="00F7204F">
      <w:pPr>
        <w:pStyle w:val="ListParagraph"/>
        <w:numPr>
          <w:ilvl w:val="4"/>
          <w:numId w:val="1"/>
        </w:numPr>
        <w:rPr>
          <w:rFonts w:ascii="Arial" w:hAnsi="Arial" w:cs="Arial"/>
        </w:rPr>
      </w:pPr>
      <w:r w:rsidRPr="00F7204F">
        <w:rPr>
          <w:rFonts w:ascii="Arial" w:hAnsi="Arial" w:cs="Arial"/>
        </w:rPr>
        <w:t>Its lawyers argued that the First Amendment, together with the Fourth Amendment, forbade such searches.</w:t>
      </w:r>
    </w:p>
    <w:p w14:paraId="7F7C857C" w14:textId="37621665" w:rsidR="00F7204F" w:rsidRPr="00F7204F" w:rsidRDefault="00F7204F" w:rsidP="00F7204F">
      <w:pPr>
        <w:pStyle w:val="ListParagraph"/>
        <w:numPr>
          <w:ilvl w:val="3"/>
          <w:numId w:val="1"/>
        </w:numPr>
        <w:rPr>
          <w:rFonts w:ascii="Arial" w:hAnsi="Arial" w:cs="Arial"/>
        </w:rPr>
      </w:pPr>
      <w:r w:rsidRPr="00F7204F">
        <w:rPr>
          <w:rFonts w:ascii="Arial" w:hAnsi="Arial" w:cs="Arial"/>
        </w:rPr>
        <w:t xml:space="preserve">The Court dismissed the </w:t>
      </w:r>
      <w:r w:rsidRPr="00F7204F">
        <w:rPr>
          <w:rFonts w:ascii="Arial" w:hAnsi="Arial" w:cs="Arial"/>
          <w:i/>
          <w:iCs/>
        </w:rPr>
        <w:t>Daily</w:t>
      </w:r>
      <w:r w:rsidRPr="00F7204F">
        <w:rPr>
          <w:rFonts w:ascii="Arial" w:hAnsi="Arial" w:cs="Arial"/>
        </w:rPr>
        <w:t xml:space="preserve">’s claim, with the justices aligning themselves much as they had in </w:t>
      </w:r>
      <w:r w:rsidRPr="00F7204F">
        <w:rPr>
          <w:rFonts w:ascii="Arial" w:hAnsi="Arial" w:cs="Arial"/>
          <w:i/>
          <w:iCs/>
        </w:rPr>
        <w:t>Branzburg</w:t>
      </w:r>
      <w:r w:rsidRPr="00F7204F">
        <w:rPr>
          <w:rFonts w:ascii="Arial" w:hAnsi="Arial" w:cs="Arial"/>
        </w:rPr>
        <w:t>.</w:t>
      </w:r>
    </w:p>
    <w:p w14:paraId="5ABDFCAA" w14:textId="041C868D" w:rsidR="0041553C" w:rsidRDefault="0041553C" w:rsidP="0041553C">
      <w:pPr>
        <w:pStyle w:val="ListParagraph"/>
        <w:numPr>
          <w:ilvl w:val="1"/>
          <w:numId w:val="1"/>
        </w:numPr>
        <w:rPr>
          <w:rFonts w:ascii="Arial" w:hAnsi="Arial" w:cs="Arial"/>
        </w:rPr>
      </w:pPr>
      <w:r w:rsidRPr="0041553C">
        <w:rPr>
          <w:rFonts w:ascii="Arial" w:hAnsi="Arial" w:cs="Arial"/>
        </w:rPr>
        <w:t>The Right of Access</w:t>
      </w:r>
    </w:p>
    <w:p w14:paraId="48D42E8F" w14:textId="64A928A6" w:rsidR="003D021B" w:rsidRDefault="003D021B" w:rsidP="003D021B">
      <w:pPr>
        <w:pStyle w:val="ListParagraph"/>
        <w:numPr>
          <w:ilvl w:val="2"/>
          <w:numId w:val="1"/>
        </w:numPr>
        <w:rPr>
          <w:rFonts w:ascii="Arial" w:hAnsi="Arial" w:cs="Arial"/>
          <w:b/>
          <w:bCs/>
          <w:i/>
          <w:iCs/>
        </w:rPr>
      </w:pPr>
      <w:r w:rsidRPr="003D021B">
        <w:rPr>
          <w:rFonts w:ascii="Arial" w:hAnsi="Arial" w:cs="Arial"/>
          <w:b/>
          <w:bCs/>
          <w:i/>
          <w:iCs/>
        </w:rPr>
        <w:t>Houchins v. KQED (1978)</w:t>
      </w:r>
    </w:p>
    <w:p w14:paraId="769BB4D0" w14:textId="5424C6EB" w:rsidR="00F7204F" w:rsidRPr="00F7204F" w:rsidRDefault="00F7204F" w:rsidP="00F7204F">
      <w:pPr>
        <w:pStyle w:val="ListParagraph"/>
        <w:numPr>
          <w:ilvl w:val="3"/>
          <w:numId w:val="1"/>
        </w:numPr>
        <w:rPr>
          <w:rFonts w:ascii="Arial" w:hAnsi="Arial" w:cs="Arial"/>
        </w:rPr>
      </w:pPr>
      <w:r w:rsidRPr="00F7204F">
        <w:rPr>
          <w:rFonts w:ascii="Arial" w:hAnsi="Arial" w:cs="Arial"/>
        </w:rPr>
        <w:t>This case raised the question of press access to inmates in a county jail, access that ordinarily would be denied to other individuals.</w:t>
      </w:r>
    </w:p>
    <w:p w14:paraId="0E920763" w14:textId="507F0D7B" w:rsidR="003D021B" w:rsidRPr="002C6619" w:rsidRDefault="002C6619" w:rsidP="002C6619">
      <w:pPr>
        <w:pStyle w:val="ListParagraph"/>
        <w:numPr>
          <w:ilvl w:val="3"/>
          <w:numId w:val="1"/>
        </w:numPr>
        <w:rPr>
          <w:rFonts w:ascii="Arial" w:hAnsi="Arial" w:cs="Arial"/>
        </w:rPr>
      </w:pPr>
      <w:r>
        <w:rPr>
          <w:rFonts w:ascii="Arial" w:hAnsi="Arial" w:cs="Arial"/>
        </w:rPr>
        <w:t>A</w:t>
      </w:r>
      <w:r w:rsidRPr="002C6619">
        <w:rPr>
          <w:rFonts w:ascii="Arial" w:hAnsi="Arial" w:cs="Arial"/>
        </w:rPr>
        <w:t xml:space="preserve"> divided Court once again ruled against the press</w:t>
      </w:r>
      <w:r>
        <w:rPr>
          <w:rFonts w:ascii="Arial" w:hAnsi="Arial" w:cs="Arial"/>
        </w:rPr>
        <w:t xml:space="preserve">, </w:t>
      </w:r>
      <w:r w:rsidRPr="002C6619">
        <w:rPr>
          <w:rFonts w:ascii="Arial" w:hAnsi="Arial" w:cs="Arial"/>
        </w:rPr>
        <w:t>explain</w:t>
      </w:r>
      <w:r>
        <w:rPr>
          <w:rFonts w:ascii="Arial" w:hAnsi="Arial" w:cs="Arial"/>
        </w:rPr>
        <w:t>ing</w:t>
      </w:r>
      <w:r w:rsidRPr="002C6619">
        <w:rPr>
          <w:rFonts w:ascii="Arial" w:hAnsi="Arial" w:cs="Arial"/>
        </w:rPr>
        <w:t xml:space="preserve"> that the right of the press to gather news does not imply a right of access to information, over and above that available to the general public</w:t>
      </w:r>
      <w:r>
        <w:rPr>
          <w:rFonts w:ascii="Arial" w:hAnsi="Arial" w:cs="Arial"/>
        </w:rPr>
        <w:t>.</w:t>
      </w:r>
    </w:p>
    <w:p w14:paraId="2D104EA4" w14:textId="2983D1BA" w:rsidR="003D021B" w:rsidRDefault="003D021B" w:rsidP="003D021B">
      <w:pPr>
        <w:pStyle w:val="ListParagraph"/>
        <w:numPr>
          <w:ilvl w:val="2"/>
          <w:numId w:val="1"/>
        </w:numPr>
        <w:rPr>
          <w:rFonts w:ascii="Arial" w:hAnsi="Arial" w:cs="Arial"/>
          <w:i/>
          <w:iCs/>
        </w:rPr>
      </w:pPr>
      <w:r w:rsidRPr="003D021B">
        <w:rPr>
          <w:rFonts w:ascii="Arial" w:hAnsi="Arial" w:cs="Arial"/>
          <w:i/>
          <w:iCs/>
        </w:rPr>
        <w:t>Richmond Newspapers v. Virginia (1980)</w:t>
      </w:r>
    </w:p>
    <w:p w14:paraId="4FE3E831" w14:textId="3BA929A3" w:rsidR="002C6619" w:rsidRPr="002C6619" w:rsidRDefault="002C6619" w:rsidP="002C6619">
      <w:pPr>
        <w:pStyle w:val="ListParagraph"/>
        <w:numPr>
          <w:ilvl w:val="3"/>
          <w:numId w:val="1"/>
        </w:numPr>
        <w:rPr>
          <w:rFonts w:ascii="Arial" w:hAnsi="Arial" w:cs="Arial"/>
        </w:rPr>
      </w:pPr>
      <w:r>
        <w:rPr>
          <w:rFonts w:ascii="Arial" w:hAnsi="Arial" w:cs="Arial"/>
        </w:rPr>
        <w:t>T</w:t>
      </w:r>
      <w:r w:rsidRPr="002C6619">
        <w:rPr>
          <w:rFonts w:ascii="Arial" w:hAnsi="Arial" w:cs="Arial"/>
        </w:rPr>
        <w:t>he Court overruled a trial court judge who had denied the press access to a highly publicized murder trial</w:t>
      </w:r>
      <w:r>
        <w:rPr>
          <w:rFonts w:ascii="Arial" w:hAnsi="Arial" w:cs="Arial"/>
        </w:rPr>
        <w:t>.</w:t>
      </w:r>
    </w:p>
    <w:sectPr w:rsidR="002C6619" w:rsidRPr="002C6619" w:rsidSect="007A48AC">
      <w:head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B20357" w14:textId="77777777" w:rsidR="00A953F3" w:rsidRDefault="00A953F3" w:rsidP="00AC6798">
      <w:pPr>
        <w:spacing w:after="0" w:line="240" w:lineRule="auto"/>
      </w:pPr>
      <w:r>
        <w:separator/>
      </w:r>
    </w:p>
  </w:endnote>
  <w:endnote w:type="continuationSeparator" w:id="0">
    <w:p w14:paraId="2A1EF103" w14:textId="77777777" w:rsidR="00A953F3" w:rsidRDefault="00A953F3" w:rsidP="00AC6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037763" w14:textId="77777777" w:rsidR="00A953F3" w:rsidRDefault="00A953F3" w:rsidP="00AC6798">
      <w:pPr>
        <w:spacing w:after="0" w:line="240" w:lineRule="auto"/>
      </w:pPr>
      <w:r>
        <w:separator/>
      </w:r>
    </w:p>
  </w:footnote>
  <w:footnote w:type="continuationSeparator" w:id="0">
    <w:p w14:paraId="054E1E65" w14:textId="77777777" w:rsidR="00A953F3" w:rsidRDefault="00A953F3" w:rsidP="00AC67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91ABD" w14:textId="5AF53726" w:rsidR="00705800" w:rsidRPr="00857730" w:rsidRDefault="0028082F" w:rsidP="00705800">
    <w:pPr>
      <w:pStyle w:val="Header"/>
      <w:jc w:val="right"/>
      <w:rPr>
        <w:rFonts w:ascii="Arial" w:hAnsi="Arial" w:cs="Arial"/>
        <w:i/>
      </w:rPr>
    </w:pPr>
    <w:r w:rsidRPr="00857730">
      <w:rPr>
        <w:rFonts w:ascii="Arial" w:hAnsi="Arial" w:cs="Arial"/>
        <w:sz w:val="20"/>
      </w:rPr>
      <w:t>Instructor Resource</w:t>
    </w:r>
    <w:r w:rsidR="00CE3ED0" w:rsidRPr="00857730">
      <w:rPr>
        <w:rFonts w:ascii="Arial" w:hAnsi="Arial" w:cs="Arial"/>
        <w:sz w:val="20"/>
      </w:rPr>
      <w:br/>
    </w:r>
    <w:r w:rsidR="00857730" w:rsidRPr="00857730">
      <w:rPr>
        <w:rFonts w:ascii="Arial" w:hAnsi="Arial" w:cs="Arial"/>
      </w:rPr>
      <w:t>Epstein</w:t>
    </w:r>
    <w:r w:rsidR="00705800" w:rsidRPr="00857730">
      <w:rPr>
        <w:rFonts w:ascii="Arial" w:hAnsi="Arial" w:cs="Arial"/>
      </w:rPr>
      <w:t xml:space="preserve">, </w:t>
    </w:r>
    <w:r w:rsidR="00857730" w:rsidRPr="00857730">
      <w:rPr>
        <w:rFonts w:ascii="Arial" w:hAnsi="Arial" w:cs="Arial"/>
        <w:i/>
      </w:rPr>
      <w:t>Constitutional Law for a Changing America</w:t>
    </w:r>
    <w:r w:rsidR="00705800" w:rsidRPr="00857730">
      <w:rPr>
        <w:rFonts w:ascii="Arial" w:hAnsi="Arial" w:cs="Arial"/>
        <w:i/>
      </w:rPr>
      <w:t xml:space="preserve">, </w:t>
    </w:r>
    <w:r w:rsidR="00857730" w:rsidRPr="00857730">
      <w:rPr>
        <w:rFonts w:ascii="Arial" w:hAnsi="Arial" w:cs="Arial"/>
        <w:i/>
      </w:rPr>
      <w:t>12e</w:t>
    </w:r>
  </w:p>
  <w:p w14:paraId="5CBC2C81" w14:textId="2EACF95B" w:rsidR="0028082F" w:rsidRPr="00857730" w:rsidRDefault="00705800" w:rsidP="00705800">
    <w:pPr>
      <w:pStyle w:val="Header"/>
      <w:jc w:val="right"/>
      <w:rPr>
        <w:rFonts w:ascii="Arial" w:hAnsi="Arial" w:cs="Arial"/>
        <w:sz w:val="20"/>
      </w:rPr>
    </w:pPr>
    <w:r w:rsidRPr="00857730">
      <w:rPr>
        <w:rFonts w:ascii="Arial" w:hAnsi="Arial" w:cs="Arial"/>
      </w:rPr>
      <w:t>SAGE Publishing, 202</w:t>
    </w:r>
    <w:r w:rsidR="00857730" w:rsidRPr="00857730">
      <w:rPr>
        <w:rFonts w:ascii="Arial" w:hAnsi="Arial"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2F85F" w14:textId="77777777" w:rsidR="00AC6798" w:rsidRPr="00AC6798" w:rsidRDefault="00AC6798" w:rsidP="00AC6798">
    <w:pPr>
      <w:spacing w:after="0" w:line="240" w:lineRule="auto"/>
      <w:rPr>
        <w:b/>
      </w:rPr>
    </w:pPr>
    <w:r w:rsidRPr="00AC6798">
      <w:t>Author Names</w:t>
    </w:r>
    <w:r>
      <w:rPr>
        <w:i/>
      </w:rPr>
      <w:t xml:space="preserve">, </w:t>
    </w:r>
    <w:r w:rsidRPr="00AC6798">
      <w:rPr>
        <w:i/>
      </w:rPr>
      <w:t xml:space="preserve">Book Title, </w:t>
    </w:r>
    <w:r w:rsidRPr="00AC6798">
      <w:t>Edition Number:</w:t>
    </w:r>
    <w:r>
      <w:rPr>
        <w:b/>
      </w:rPr>
      <w:t xml:space="preserve"> </w:t>
    </w:r>
    <w:r w:rsidRPr="00AC6798">
      <w:t>Instructor Resource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46507"/>
    <w:multiLevelType w:val="multilevel"/>
    <w:tmpl w:val="FA147BD4"/>
    <w:styleLink w:val="CurrentList5"/>
    <w:lvl w:ilvl="0">
      <w:start w:val="1"/>
      <w:numFmt w:val="decimal"/>
      <w:lvlText w:val="1.%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F7F2F7C"/>
    <w:multiLevelType w:val="multilevel"/>
    <w:tmpl w:val="027A6288"/>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rPr>
    </w:lvl>
    <w:lvl w:ilvl="2">
      <w:start w:val="1"/>
      <w:numFmt w:val="lowerRoman"/>
      <w:lvlText w:val="%3."/>
      <w:lvlJc w:val="right"/>
      <w:pPr>
        <w:ind w:left="2070" w:hanging="180"/>
      </w:pPr>
      <w:rPr>
        <w:rFonts w:hint="default"/>
        <w:b/>
      </w:rPr>
    </w:lvl>
    <w:lvl w:ilvl="3">
      <w:start w:val="1"/>
      <w:numFmt w:val="lowerLetter"/>
      <w:lvlText w:val="%4."/>
      <w:lvlJc w:val="left"/>
      <w:pPr>
        <w:ind w:left="2880" w:hanging="360"/>
      </w:pPr>
      <w:rPr>
        <w:rFonts w:hint="default"/>
        <w:b/>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D144C12"/>
    <w:multiLevelType w:val="hybridMultilevel"/>
    <w:tmpl w:val="121616BA"/>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3" w15:restartNumberingAfterBreak="0">
    <w:nsid w:val="1E013C6B"/>
    <w:multiLevelType w:val="multilevel"/>
    <w:tmpl w:val="027A6288"/>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rPr>
    </w:lvl>
    <w:lvl w:ilvl="2">
      <w:start w:val="1"/>
      <w:numFmt w:val="lowerRoman"/>
      <w:lvlText w:val="%3."/>
      <w:lvlJc w:val="right"/>
      <w:pPr>
        <w:ind w:left="2070" w:hanging="180"/>
      </w:pPr>
      <w:rPr>
        <w:rFonts w:hint="default"/>
        <w:b/>
      </w:rPr>
    </w:lvl>
    <w:lvl w:ilvl="3">
      <w:start w:val="1"/>
      <w:numFmt w:val="lowerLetter"/>
      <w:lvlText w:val="%4."/>
      <w:lvlJc w:val="left"/>
      <w:pPr>
        <w:ind w:left="2880" w:hanging="360"/>
      </w:pPr>
      <w:rPr>
        <w:rFonts w:hint="default"/>
        <w:b/>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062098B"/>
    <w:multiLevelType w:val="multilevel"/>
    <w:tmpl w:val="58066654"/>
    <w:styleLink w:val="CurrentList4"/>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244A632A"/>
    <w:multiLevelType w:val="multilevel"/>
    <w:tmpl w:val="39BC37F0"/>
    <w:styleLink w:val="CurrentList3"/>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31ED7F79"/>
    <w:multiLevelType w:val="multilevel"/>
    <w:tmpl w:val="28000CB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33B158D8"/>
    <w:multiLevelType w:val="multilevel"/>
    <w:tmpl w:val="D9204560"/>
    <w:styleLink w:val="CurrentList2"/>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39AB1F77"/>
    <w:multiLevelType w:val="hybridMultilevel"/>
    <w:tmpl w:val="A7D2A79A"/>
    <w:lvl w:ilvl="0" w:tplc="4009000F">
      <w:start w:val="1"/>
      <w:numFmt w:val="decimal"/>
      <w:lvlText w:val="%1."/>
      <w:lvlJc w:val="left"/>
      <w:pPr>
        <w:ind w:left="1920" w:hanging="360"/>
      </w:pPr>
      <w:rPr>
        <w:b w:val="0"/>
      </w:rPr>
    </w:lvl>
    <w:lvl w:ilvl="1" w:tplc="04090019">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9" w15:restartNumberingAfterBreak="0">
    <w:nsid w:val="3A760514"/>
    <w:multiLevelType w:val="hybridMultilevel"/>
    <w:tmpl w:val="C48019A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8441D1"/>
    <w:multiLevelType w:val="hybridMultilevel"/>
    <w:tmpl w:val="7F60152C"/>
    <w:lvl w:ilvl="0" w:tplc="40090019">
      <w:start w:val="1"/>
      <w:numFmt w:val="lowerLetter"/>
      <w:lvlText w:val="%1."/>
      <w:lvlJc w:val="left"/>
      <w:pPr>
        <w:ind w:left="2628" w:hanging="360"/>
      </w:pPr>
      <w:rPr>
        <w:b w:val="0"/>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11" w15:restartNumberingAfterBreak="0">
    <w:nsid w:val="4AD45D27"/>
    <w:multiLevelType w:val="hybridMultilevel"/>
    <w:tmpl w:val="5F500AA2"/>
    <w:lvl w:ilvl="0" w:tplc="FDAAF93E">
      <w:start w:val="1"/>
      <w:numFmt w:val="decimal"/>
      <w:lvlText w:val="7.%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DBE49AC"/>
    <w:multiLevelType w:val="multilevel"/>
    <w:tmpl w:val="F1E470A8"/>
    <w:styleLink w:val="CurrentList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57B032DD"/>
    <w:multiLevelType w:val="hybridMultilevel"/>
    <w:tmpl w:val="03701AAA"/>
    <w:lvl w:ilvl="0" w:tplc="4009000F">
      <w:start w:val="1"/>
      <w:numFmt w:val="decimal"/>
      <w:lvlText w:val="%1."/>
      <w:lvlJc w:val="left"/>
      <w:pPr>
        <w:ind w:left="1920" w:hanging="360"/>
      </w:pPr>
      <w:rPr>
        <w:b w:val="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4" w15:restartNumberingAfterBreak="0">
    <w:nsid w:val="5D930CAB"/>
    <w:multiLevelType w:val="hybridMultilevel"/>
    <w:tmpl w:val="593A89A6"/>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5" w15:restartNumberingAfterBreak="0">
    <w:nsid w:val="6D657FCB"/>
    <w:multiLevelType w:val="hybridMultilevel"/>
    <w:tmpl w:val="C04A7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CD13A1"/>
    <w:multiLevelType w:val="hybridMultilevel"/>
    <w:tmpl w:val="B8D8EF26"/>
    <w:lvl w:ilvl="0" w:tplc="22F462D4">
      <w:start w:val="1"/>
      <w:numFmt w:val="upperLetter"/>
      <w:lvlText w:val="%1."/>
      <w:lvlJc w:val="left"/>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6"/>
  </w:num>
  <w:num w:numId="3">
    <w:abstractNumId w:val="3"/>
  </w:num>
  <w:num w:numId="4">
    <w:abstractNumId w:val="15"/>
  </w:num>
  <w:num w:numId="5">
    <w:abstractNumId w:val="8"/>
  </w:num>
  <w:num w:numId="6">
    <w:abstractNumId w:val="16"/>
  </w:num>
  <w:num w:numId="7">
    <w:abstractNumId w:val="2"/>
  </w:num>
  <w:num w:numId="8">
    <w:abstractNumId w:val="14"/>
  </w:num>
  <w:num w:numId="9">
    <w:abstractNumId w:val="13"/>
  </w:num>
  <w:num w:numId="10">
    <w:abstractNumId w:val="10"/>
  </w:num>
  <w:num w:numId="11">
    <w:abstractNumId w:val="9"/>
  </w:num>
  <w:num w:numId="12">
    <w:abstractNumId w:val="11"/>
  </w:num>
  <w:num w:numId="13">
    <w:abstractNumId w:val="12"/>
  </w:num>
  <w:num w:numId="14">
    <w:abstractNumId w:val="7"/>
  </w:num>
  <w:num w:numId="15">
    <w:abstractNumId w:val="5"/>
  </w:num>
  <w:num w:numId="16">
    <w:abstractNumId w:val="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798"/>
    <w:rsid w:val="000853AF"/>
    <w:rsid w:val="00087E92"/>
    <w:rsid w:val="000B51AC"/>
    <w:rsid w:val="000C73BA"/>
    <w:rsid w:val="0013263E"/>
    <w:rsid w:val="00137AFB"/>
    <w:rsid w:val="00146F66"/>
    <w:rsid w:val="0028082F"/>
    <w:rsid w:val="002842B8"/>
    <w:rsid w:val="002C6619"/>
    <w:rsid w:val="00365BF6"/>
    <w:rsid w:val="003B377B"/>
    <w:rsid w:val="003D021B"/>
    <w:rsid w:val="003E4F8E"/>
    <w:rsid w:val="0041553C"/>
    <w:rsid w:val="00415B0E"/>
    <w:rsid w:val="00451A7B"/>
    <w:rsid w:val="0049088F"/>
    <w:rsid w:val="0049735A"/>
    <w:rsid w:val="004C441E"/>
    <w:rsid w:val="00590188"/>
    <w:rsid w:val="005C52FF"/>
    <w:rsid w:val="005D1C9A"/>
    <w:rsid w:val="00601E26"/>
    <w:rsid w:val="00647166"/>
    <w:rsid w:val="006B36F1"/>
    <w:rsid w:val="00705800"/>
    <w:rsid w:val="007834D8"/>
    <w:rsid w:val="00786291"/>
    <w:rsid w:val="00797EB8"/>
    <w:rsid w:val="007A48AC"/>
    <w:rsid w:val="007D1BD4"/>
    <w:rsid w:val="0080487A"/>
    <w:rsid w:val="00814DAF"/>
    <w:rsid w:val="00846844"/>
    <w:rsid w:val="00857730"/>
    <w:rsid w:val="00861359"/>
    <w:rsid w:val="0091256A"/>
    <w:rsid w:val="00972826"/>
    <w:rsid w:val="00972B91"/>
    <w:rsid w:val="00985161"/>
    <w:rsid w:val="009B4633"/>
    <w:rsid w:val="00A0045D"/>
    <w:rsid w:val="00A00903"/>
    <w:rsid w:val="00A12BED"/>
    <w:rsid w:val="00A52B39"/>
    <w:rsid w:val="00A77FD5"/>
    <w:rsid w:val="00A953F3"/>
    <w:rsid w:val="00AC6798"/>
    <w:rsid w:val="00AD14CA"/>
    <w:rsid w:val="00AF3200"/>
    <w:rsid w:val="00B25DB6"/>
    <w:rsid w:val="00C22A1D"/>
    <w:rsid w:val="00C4089C"/>
    <w:rsid w:val="00CE3ED0"/>
    <w:rsid w:val="00D24B9F"/>
    <w:rsid w:val="00D3253F"/>
    <w:rsid w:val="00DB6ECD"/>
    <w:rsid w:val="00DD0D71"/>
    <w:rsid w:val="00DE4AD0"/>
    <w:rsid w:val="00E0583E"/>
    <w:rsid w:val="00E27C4D"/>
    <w:rsid w:val="00E630F2"/>
    <w:rsid w:val="00E91086"/>
    <w:rsid w:val="00E93FEB"/>
    <w:rsid w:val="00EA5FD0"/>
    <w:rsid w:val="00ED7CB7"/>
    <w:rsid w:val="00EE7FB4"/>
    <w:rsid w:val="00F7204F"/>
    <w:rsid w:val="00FB2A8D"/>
    <w:rsid w:val="00FE4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57EC1"/>
  <w15:docId w15:val="{03DBF38E-85B0-4DC3-BE40-D53C62A30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798"/>
    <w:pPr>
      <w:spacing w:after="200" w:line="276" w:lineRule="auto"/>
    </w:pPr>
    <w:rPr>
      <w:rFonts w:asciiTheme="minorHAnsi" w:eastAsiaTheme="minorEastAsia" w:hAnsiTheme="minorHAnsi" w:cstheme="minorBidi"/>
      <w:sz w:val="22"/>
      <w:szCs w:val="22"/>
    </w:rPr>
  </w:style>
  <w:style w:type="paragraph" w:styleId="Heading1">
    <w:name w:val="heading 1"/>
    <w:basedOn w:val="Normal"/>
    <w:next w:val="Normal"/>
    <w:link w:val="Heading1Char"/>
    <w:uiPriority w:val="9"/>
    <w:qFormat/>
    <w:rsid w:val="00DE4AD0"/>
    <w:pPr>
      <w:keepNext/>
      <w:keepLines/>
      <w:spacing w:before="480" w:after="0"/>
      <w:outlineLvl w:val="0"/>
    </w:pPr>
    <w:rPr>
      <w:rFonts w:ascii="Arial" w:eastAsiaTheme="majorEastAsia" w:hAnsi="Arial" w:cstheme="majorBidi"/>
      <w:b/>
      <w:bCs/>
      <w:sz w:val="28"/>
      <w:szCs w:val="28"/>
    </w:rPr>
  </w:style>
  <w:style w:type="paragraph" w:styleId="Heading2">
    <w:name w:val="heading 2"/>
    <w:basedOn w:val="Normal"/>
    <w:next w:val="Normal"/>
    <w:link w:val="Heading2Char"/>
    <w:uiPriority w:val="9"/>
    <w:unhideWhenUsed/>
    <w:qFormat/>
    <w:rsid w:val="00601E26"/>
    <w:pPr>
      <w:keepNext/>
      <w:keepLines/>
      <w:spacing w:before="200" w:after="0"/>
      <w:outlineLvl w:val="1"/>
    </w:pPr>
    <w:rPr>
      <w:rFonts w:ascii="Arial" w:eastAsiaTheme="majorEastAsia" w:hAnsi="Arial" w:cstheme="majorBidi"/>
      <w:bCs/>
      <w:sz w:val="26"/>
      <w:szCs w:val="26"/>
    </w:rPr>
  </w:style>
  <w:style w:type="paragraph" w:styleId="Heading3">
    <w:name w:val="heading 3"/>
    <w:basedOn w:val="Normal"/>
    <w:next w:val="Normal"/>
    <w:link w:val="Heading3Char"/>
    <w:uiPriority w:val="9"/>
    <w:semiHidden/>
    <w:unhideWhenUsed/>
    <w:qFormat/>
    <w:rsid w:val="00601E26"/>
    <w:pPr>
      <w:keepNext/>
      <w:keepLines/>
      <w:spacing w:before="40" w:after="0"/>
      <w:outlineLvl w:val="2"/>
    </w:pPr>
    <w:rPr>
      <w:rFonts w:ascii="Calibri" w:eastAsiaTheme="majorEastAsia" w:hAnsi="Calibri"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6798"/>
    <w:pPr>
      <w:ind w:left="720"/>
      <w:contextualSpacing/>
    </w:pPr>
  </w:style>
  <w:style w:type="paragraph" w:styleId="Header">
    <w:name w:val="header"/>
    <w:basedOn w:val="Normal"/>
    <w:link w:val="HeaderChar"/>
    <w:unhideWhenUsed/>
    <w:rsid w:val="00AC6798"/>
    <w:pPr>
      <w:tabs>
        <w:tab w:val="center" w:pos="4680"/>
        <w:tab w:val="right" w:pos="9360"/>
      </w:tabs>
      <w:spacing w:after="0" w:line="240" w:lineRule="auto"/>
    </w:pPr>
  </w:style>
  <w:style w:type="character" w:customStyle="1" w:styleId="HeaderChar">
    <w:name w:val="Header Char"/>
    <w:basedOn w:val="DefaultParagraphFont"/>
    <w:link w:val="Header"/>
    <w:rsid w:val="00AC6798"/>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AC6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798"/>
    <w:rPr>
      <w:rFonts w:asciiTheme="minorHAnsi" w:eastAsiaTheme="minorEastAsia" w:hAnsiTheme="minorHAnsi" w:cstheme="minorBidi"/>
      <w:sz w:val="22"/>
      <w:szCs w:val="22"/>
    </w:rPr>
  </w:style>
  <w:style w:type="character" w:customStyle="1" w:styleId="Heading1Char">
    <w:name w:val="Heading 1 Char"/>
    <w:basedOn w:val="DefaultParagraphFont"/>
    <w:link w:val="Heading1"/>
    <w:uiPriority w:val="9"/>
    <w:rsid w:val="00DE4AD0"/>
    <w:rPr>
      <w:rFonts w:ascii="Arial" w:eastAsiaTheme="majorEastAsia" w:hAnsi="Arial" w:cstheme="majorBidi"/>
      <w:b/>
      <w:bCs/>
      <w:sz w:val="28"/>
      <w:szCs w:val="28"/>
    </w:rPr>
  </w:style>
  <w:style w:type="paragraph" w:styleId="Title">
    <w:name w:val="Title"/>
    <w:basedOn w:val="Normal"/>
    <w:next w:val="Normal"/>
    <w:link w:val="TitleChar"/>
    <w:autoRedefine/>
    <w:uiPriority w:val="10"/>
    <w:qFormat/>
    <w:rsid w:val="00857730"/>
    <w:pPr>
      <w:pBdr>
        <w:bottom w:val="single" w:sz="8" w:space="4" w:color="4F81BD" w:themeColor="accent1"/>
      </w:pBdr>
      <w:spacing w:after="300" w:line="240" w:lineRule="auto"/>
      <w:contextualSpacing/>
    </w:pPr>
    <w:rPr>
      <w:rFonts w:ascii="Arial" w:eastAsiaTheme="majorEastAsia" w:hAnsi="Arial" w:cstheme="majorBidi"/>
      <w:color w:val="000000" w:themeColor="text1"/>
      <w:spacing w:val="5"/>
      <w:kern w:val="28"/>
      <w:sz w:val="52"/>
      <w:szCs w:val="52"/>
    </w:rPr>
  </w:style>
  <w:style w:type="character" w:customStyle="1" w:styleId="TitleChar">
    <w:name w:val="Title Char"/>
    <w:basedOn w:val="DefaultParagraphFont"/>
    <w:link w:val="Title"/>
    <w:uiPriority w:val="10"/>
    <w:rsid w:val="00857730"/>
    <w:rPr>
      <w:rFonts w:ascii="Arial" w:eastAsiaTheme="majorEastAsia" w:hAnsi="Arial" w:cstheme="majorBidi"/>
      <w:color w:val="000000" w:themeColor="text1"/>
      <w:spacing w:val="5"/>
      <w:kern w:val="28"/>
      <w:sz w:val="52"/>
      <w:szCs w:val="52"/>
    </w:rPr>
  </w:style>
  <w:style w:type="character" w:customStyle="1" w:styleId="Heading2Char">
    <w:name w:val="Heading 2 Char"/>
    <w:basedOn w:val="DefaultParagraphFont"/>
    <w:link w:val="Heading2"/>
    <w:uiPriority w:val="9"/>
    <w:rsid w:val="00601E26"/>
    <w:rPr>
      <w:rFonts w:ascii="Arial" w:eastAsiaTheme="majorEastAsia" w:hAnsi="Arial" w:cstheme="majorBidi"/>
      <w:bCs/>
      <w:sz w:val="26"/>
      <w:szCs w:val="26"/>
    </w:rPr>
  </w:style>
  <w:style w:type="character" w:customStyle="1" w:styleId="Heading3Char">
    <w:name w:val="Heading 3 Char"/>
    <w:basedOn w:val="DefaultParagraphFont"/>
    <w:link w:val="Heading3"/>
    <w:uiPriority w:val="9"/>
    <w:semiHidden/>
    <w:rsid w:val="00601E26"/>
    <w:rPr>
      <w:rFonts w:ascii="Calibri" w:eastAsiaTheme="majorEastAsia" w:hAnsi="Calibri" w:cstheme="majorBidi"/>
      <w:b/>
      <w:szCs w:val="24"/>
    </w:rPr>
  </w:style>
  <w:style w:type="character" w:customStyle="1" w:styleId="Style1">
    <w:name w:val="Style1"/>
    <w:rsid w:val="00705800"/>
    <w:rPr>
      <w:color w:val="FF0000"/>
    </w:rPr>
  </w:style>
  <w:style w:type="table" w:styleId="TableGrid">
    <w:name w:val="Table Grid"/>
    <w:basedOn w:val="TableNormal"/>
    <w:uiPriority w:val="59"/>
    <w:rsid w:val="00861359"/>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22A1D"/>
    <w:rPr>
      <w:color w:val="0000FF" w:themeColor="hyperlink"/>
      <w:u w:val="single"/>
    </w:rPr>
  </w:style>
  <w:style w:type="character" w:customStyle="1" w:styleId="UnresolvedMention1">
    <w:name w:val="Unresolved Mention1"/>
    <w:basedOn w:val="DefaultParagraphFont"/>
    <w:uiPriority w:val="99"/>
    <w:semiHidden/>
    <w:unhideWhenUsed/>
    <w:rsid w:val="00C22A1D"/>
    <w:rPr>
      <w:color w:val="605E5C"/>
      <w:shd w:val="clear" w:color="auto" w:fill="E1DFDD"/>
    </w:rPr>
  </w:style>
  <w:style w:type="numbering" w:customStyle="1" w:styleId="CurrentList1">
    <w:name w:val="Current List1"/>
    <w:uiPriority w:val="99"/>
    <w:rsid w:val="00857730"/>
    <w:pPr>
      <w:numPr>
        <w:numId w:val="13"/>
      </w:numPr>
    </w:pPr>
  </w:style>
  <w:style w:type="numbering" w:customStyle="1" w:styleId="CurrentList2">
    <w:name w:val="Current List2"/>
    <w:uiPriority w:val="99"/>
    <w:rsid w:val="00857730"/>
    <w:pPr>
      <w:numPr>
        <w:numId w:val="14"/>
      </w:numPr>
    </w:pPr>
  </w:style>
  <w:style w:type="numbering" w:customStyle="1" w:styleId="CurrentList3">
    <w:name w:val="Current List3"/>
    <w:uiPriority w:val="99"/>
    <w:rsid w:val="00857730"/>
    <w:pPr>
      <w:numPr>
        <w:numId w:val="15"/>
      </w:numPr>
    </w:pPr>
  </w:style>
  <w:style w:type="character" w:styleId="CommentReference">
    <w:name w:val="annotation reference"/>
    <w:basedOn w:val="DefaultParagraphFont"/>
    <w:uiPriority w:val="99"/>
    <w:semiHidden/>
    <w:unhideWhenUsed/>
    <w:rsid w:val="00415B0E"/>
    <w:rPr>
      <w:sz w:val="16"/>
      <w:szCs w:val="16"/>
    </w:rPr>
  </w:style>
  <w:style w:type="paragraph" w:styleId="CommentText">
    <w:name w:val="annotation text"/>
    <w:basedOn w:val="Normal"/>
    <w:link w:val="CommentTextChar"/>
    <w:uiPriority w:val="99"/>
    <w:semiHidden/>
    <w:unhideWhenUsed/>
    <w:rsid w:val="00415B0E"/>
    <w:pPr>
      <w:spacing w:line="240" w:lineRule="auto"/>
    </w:pPr>
    <w:rPr>
      <w:sz w:val="20"/>
      <w:szCs w:val="20"/>
    </w:rPr>
  </w:style>
  <w:style w:type="character" w:customStyle="1" w:styleId="CommentTextChar">
    <w:name w:val="Comment Text Char"/>
    <w:basedOn w:val="DefaultParagraphFont"/>
    <w:link w:val="CommentText"/>
    <w:uiPriority w:val="99"/>
    <w:semiHidden/>
    <w:rsid w:val="00415B0E"/>
    <w:rPr>
      <w:rFonts w:asciiTheme="minorHAnsi" w:eastAsiaTheme="minorEastAsia" w:hAnsiTheme="minorHAnsi" w:cstheme="minorBidi"/>
      <w:sz w:val="20"/>
    </w:rPr>
  </w:style>
  <w:style w:type="paragraph" w:styleId="CommentSubject">
    <w:name w:val="annotation subject"/>
    <w:basedOn w:val="CommentText"/>
    <w:next w:val="CommentText"/>
    <w:link w:val="CommentSubjectChar"/>
    <w:uiPriority w:val="99"/>
    <w:semiHidden/>
    <w:unhideWhenUsed/>
    <w:rsid w:val="00415B0E"/>
    <w:rPr>
      <w:b/>
      <w:bCs/>
    </w:rPr>
  </w:style>
  <w:style w:type="character" w:customStyle="1" w:styleId="CommentSubjectChar">
    <w:name w:val="Comment Subject Char"/>
    <w:basedOn w:val="CommentTextChar"/>
    <w:link w:val="CommentSubject"/>
    <w:uiPriority w:val="99"/>
    <w:semiHidden/>
    <w:rsid w:val="00415B0E"/>
    <w:rPr>
      <w:rFonts w:asciiTheme="minorHAnsi" w:eastAsiaTheme="minorEastAsia" w:hAnsiTheme="minorHAnsi" w:cstheme="minorBidi"/>
      <w:b/>
      <w:bCs/>
      <w:sz w:val="20"/>
    </w:rPr>
  </w:style>
  <w:style w:type="numbering" w:customStyle="1" w:styleId="CurrentList4">
    <w:name w:val="Current List4"/>
    <w:uiPriority w:val="99"/>
    <w:rsid w:val="0091256A"/>
    <w:pPr>
      <w:numPr>
        <w:numId w:val="16"/>
      </w:numPr>
    </w:pPr>
  </w:style>
  <w:style w:type="numbering" w:customStyle="1" w:styleId="CurrentList5">
    <w:name w:val="Current List5"/>
    <w:uiPriority w:val="99"/>
    <w:rsid w:val="007834D8"/>
    <w:pPr>
      <w:numPr>
        <w:numId w:val="17"/>
      </w:numPr>
    </w:pPr>
  </w:style>
  <w:style w:type="paragraph" w:styleId="BalloonText">
    <w:name w:val="Balloon Text"/>
    <w:basedOn w:val="Normal"/>
    <w:link w:val="BalloonTextChar"/>
    <w:uiPriority w:val="99"/>
    <w:semiHidden/>
    <w:unhideWhenUsed/>
    <w:rsid w:val="009B46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4633"/>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AE41945E5BBD4CB80E28A47E208707" ma:contentTypeVersion="18" ma:contentTypeDescription="Create a new document." ma:contentTypeScope="" ma:versionID="ff4f873734712185289ea95ac4696c8e">
  <xsd:schema xmlns:xsd="http://www.w3.org/2001/XMLSchema" xmlns:xs="http://www.w3.org/2001/XMLSchema" xmlns:p="http://schemas.microsoft.com/office/2006/metadata/properties" xmlns:ns3="492391da-a53c-4951-8fae-a630032c0268" xmlns:ns4="bdfdb397-52c9-4b2b-ad93-4e7f8e1b6583" targetNamespace="http://schemas.microsoft.com/office/2006/metadata/properties" ma:root="true" ma:fieldsID="2fe7a041e48a4aa2036dec9bdd9b185f" ns3:_="" ns4:_="">
    <xsd:import namespace="492391da-a53c-4951-8fae-a630032c0268"/>
    <xsd:import namespace="bdfdb397-52c9-4b2b-ad93-4e7f8e1b658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2391da-a53c-4951-8fae-a630032c02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fdb397-52c9-4b2b-ad93-4e7f8e1b658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dfdb397-52c9-4b2b-ad93-4e7f8e1b6583" xsi:nil="true"/>
  </documentManagement>
</p:properties>
</file>

<file path=customXml/itemProps1.xml><?xml version="1.0" encoding="utf-8"?>
<ds:datastoreItem xmlns:ds="http://schemas.openxmlformats.org/officeDocument/2006/customXml" ds:itemID="{4BF9E98B-093D-4043-818D-6820D1C325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2391da-a53c-4951-8fae-a630032c0268"/>
    <ds:schemaRef ds:uri="bdfdb397-52c9-4b2b-ad93-4e7f8e1b65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A10C81-5874-486E-A2B1-E040725C54B9}">
  <ds:schemaRefs>
    <ds:schemaRef ds:uri="http://schemas.microsoft.com/sharepoint/v3/contenttype/forms"/>
  </ds:schemaRefs>
</ds:datastoreItem>
</file>

<file path=customXml/itemProps3.xml><?xml version="1.0" encoding="utf-8"?>
<ds:datastoreItem xmlns:ds="http://schemas.openxmlformats.org/officeDocument/2006/customXml" ds:itemID="{614B812C-81AA-4CDB-9557-8E1A2261DB06}">
  <ds:schemaRefs>
    <ds:schemaRef ds:uri="bdfdb397-52c9-4b2b-ad93-4e7f8e1b6583"/>
    <ds:schemaRef ds:uri="http://schemas.microsoft.com/office/infopath/2007/PartnerControls"/>
    <ds:schemaRef ds:uri="http://purl.org/dc/terms/"/>
    <ds:schemaRef ds:uri="492391da-a53c-4951-8fae-a630032c0268"/>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1515</Words>
  <Characters>8640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Epstein 12e Chapter 7 Lecture Notes</vt:lpstr>
    </vt:vector>
  </TitlesOfParts>
  <Manager/>
  <Company>Sage Publications</Company>
  <LinksUpToDate>false</LinksUpToDate>
  <CharactersWithSpaces>10135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Epstein 12e Chapter 7 Lecture Notes</dc:title>
  <dc:subject/>
  <dc:creator>Bierach, Katie</dc:creator>
  <cp:keywords/>
  <dc:description/>
  <cp:lastModifiedBy>GWPS</cp:lastModifiedBy>
  <cp:revision>2</cp:revision>
  <dcterms:created xsi:type="dcterms:W3CDTF">2024-10-01T13:59:00Z</dcterms:created>
  <dcterms:modified xsi:type="dcterms:W3CDTF">2024-10-01T13:59:00Z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0x010100FBAE41945E5BBD4CB80E28A47E208707</vt:lpwstr>
  </property>
</Properties>
</file>