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02490" w14:textId="77777777" w:rsidR="00AC6798" w:rsidRPr="00857730" w:rsidRDefault="00AC6798" w:rsidP="00857730">
      <w:pPr>
        <w:pStyle w:val="Title"/>
        <w:rPr>
          <w:rFonts w:cs="Arial"/>
        </w:rPr>
      </w:pPr>
      <w:bookmarkStart w:id="0" w:name="_GoBack"/>
      <w:bookmarkEnd w:id="0"/>
      <w:r w:rsidRPr="00857730">
        <w:rPr>
          <w:rFonts w:cs="Arial"/>
        </w:rPr>
        <w:t>Lecture Notes</w:t>
      </w:r>
    </w:p>
    <w:p w14:paraId="41876262" w14:textId="090F9910" w:rsidR="00CE3ED0" w:rsidRPr="00857730" w:rsidRDefault="00705800" w:rsidP="00AC6798">
      <w:pPr>
        <w:pStyle w:val="Heading1"/>
        <w:rPr>
          <w:rFonts w:cs="Arial"/>
        </w:rPr>
      </w:pPr>
      <w:r w:rsidRPr="00857730">
        <w:rPr>
          <w:rFonts w:cs="Arial"/>
        </w:rPr>
        <w:t xml:space="preserve">Chapter </w:t>
      </w:r>
      <w:r w:rsidR="000D4881">
        <w:rPr>
          <w:rFonts w:cs="Arial"/>
        </w:rPr>
        <w:t>11</w:t>
      </w:r>
      <w:r w:rsidRPr="00857730">
        <w:rPr>
          <w:rFonts w:cs="Arial"/>
        </w:rPr>
        <w:t xml:space="preserve">: </w:t>
      </w:r>
      <w:r w:rsidR="000D4881" w:rsidRPr="000D4881">
        <w:rPr>
          <w:rFonts w:cs="Arial"/>
        </w:rPr>
        <w:t>Investigations and Evidence</w:t>
      </w:r>
    </w:p>
    <w:p w14:paraId="7132C174" w14:textId="77777777" w:rsidR="00AC6798" w:rsidRPr="00857730" w:rsidRDefault="00AC6798" w:rsidP="00A12BED">
      <w:pPr>
        <w:pStyle w:val="Heading2"/>
        <w:rPr>
          <w:rFonts w:cs="Arial"/>
        </w:rPr>
      </w:pPr>
      <w:r w:rsidRPr="00857730">
        <w:rPr>
          <w:rFonts w:cs="Arial"/>
        </w:rPr>
        <w:t>Annotated Chapter Outline</w:t>
      </w:r>
    </w:p>
    <w:p w14:paraId="43348257" w14:textId="44A5B5E7" w:rsidR="00AC6798" w:rsidRDefault="00756365" w:rsidP="00AC6798">
      <w:pPr>
        <w:pStyle w:val="ListParagraph"/>
        <w:numPr>
          <w:ilvl w:val="0"/>
          <w:numId w:val="1"/>
        </w:numPr>
        <w:rPr>
          <w:rFonts w:ascii="Arial" w:hAnsi="Arial" w:cs="Arial"/>
        </w:rPr>
      </w:pPr>
      <w:r w:rsidRPr="00756365">
        <w:rPr>
          <w:rFonts w:ascii="Arial" w:hAnsi="Arial" w:cs="Arial"/>
        </w:rPr>
        <w:t>Searches and Seizures</w:t>
      </w:r>
    </w:p>
    <w:p w14:paraId="7847778F" w14:textId="2B94A860" w:rsidR="00F24B46" w:rsidRDefault="00F24B46" w:rsidP="00F24B46">
      <w:pPr>
        <w:pStyle w:val="ListParagraph"/>
        <w:numPr>
          <w:ilvl w:val="1"/>
          <w:numId w:val="1"/>
        </w:numPr>
        <w:rPr>
          <w:rFonts w:ascii="Arial" w:hAnsi="Arial" w:cs="Arial"/>
        </w:rPr>
      </w:pPr>
      <w:r w:rsidRPr="00F24B46">
        <w:rPr>
          <w:rFonts w:ascii="Arial" w:hAnsi="Arial" w:cs="Arial"/>
        </w:rPr>
        <w:t>The founders recognized the importance of physical evidence to the criminal process, but they also understood that people’s rights could be abused by overzealous law enforcement efforts to obtain such evidence.</w:t>
      </w:r>
    </w:p>
    <w:p w14:paraId="037FA89C" w14:textId="616C54AB" w:rsidR="00F24B46" w:rsidRDefault="00F24B46" w:rsidP="00F24B46">
      <w:pPr>
        <w:pStyle w:val="ListParagraph"/>
        <w:numPr>
          <w:ilvl w:val="1"/>
          <w:numId w:val="1"/>
        </w:numPr>
        <w:rPr>
          <w:rFonts w:ascii="Arial" w:hAnsi="Arial" w:cs="Arial"/>
        </w:rPr>
      </w:pPr>
      <w:r w:rsidRPr="00F24B46">
        <w:rPr>
          <w:rFonts w:ascii="Arial" w:hAnsi="Arial" w:cs="Arial"/>
        </w:rPr>
        <w:t>The Fourth Amendment contains two provisions, the first stating the basic right against unreasonable searches and seizures, and the second detailing the requirements for search warrants.</w:t>
      </w:r>
    </w:p>
    <w:p w14:paraId="31C36CA5" w14:textId="5E1B728E" w:rsidR="00F24B46" w:rsidRDefault="00F24B46" w:rsidP="00F24B46">
      <w:pPr>
        <w:pStyle w:val="ListParagraph"/>
        <w:numPr>
          <w:ilvl w:val="1"/>
          <w:numId w:val="1"/>
        </w:numPr>
        <w:rPr>
          <w:rFonts w:ascii="Arial" w:hAnsi="Arial" w:cs="Arial"/>
        </w:rPr>
      </w:pPr>
      <w:r w:rsidRPr="00F24B46">
        <w:rPr>
          <w:rFonts w:ascii="Arial" w:hAnsi="Arial" w:cs="Arial"/>
        </w:rPr>
        <w:t>The amendment does not stop police from searching and seizing; it simply outlaws such activities as are deemed “unreasonable.”</w:t>
      </w:r>
    </w:p>
    <w:p w14:paraId="33EDF886" w14:textId="3BB596D3" w:rsidR="00756365" w:rsidRDefault="00756365" w:rsidP="00756365">
      <w:pPr>
        <w:pStyle w:val="ListParagraph"/>
        <w:numPr>
          <w:ilvl w:val="1"/>
          <w:numId w:val="1"/>
        </w:numPr>
        <w:rPr>
          <w:rFonts w:ascii="Arial" w:hAnsi="Arial" w:cs="Arial"/>
        </w:rPr>
      </w:pPr>
      <w:r w:rsidRPr="00756365">
        <w:rPr>
          <w:rFonts w:ascii="Arial" w:hAnsi="Arial" w:cs="Arial"/>
        </w:rPr>
        <w:t>What Is a Search?</w:t>
      </w:r>
    </w:p>
    <w:p w14:paraId="6570488A" w14:textId="59776F44" w:rsidR="00F24B46" w:rsidRDefault="00F24B46" w:rsidP="00560F87">
      <w:pPr>
        <w:pStyle w:val="ListParagraph"/>
        <w:numPr>
          <w:ilvl w:val="2"/>
          <w:numId w:val="1"/>
        </w:numPr>
        <w:rPr>
          <w:rFonts w:ascii="Arial" w:hAnsi="Arial" w:cs="Arial"/>
          <w:i/>
          <w:iCs/>
        </w:rPr>
      </w:pPr>
      <w:r w:rsidRPr="00F24B46">
        <w:rPr>
          <w:rFonts w:ascii="Arial" w:hAnsi="Arial" w:cs="Arial"/>
          <w:i/>
          <w:iCs/>
        </w:rPr>
        <w:t>Hester v. United States</w:t>
      </w:r>
      <w:r>
        <w:rPr>
          <w:rFonts w:ascii="Arial" w:hAnsi="Arial" w:cs="Arial"/>
          <w:i/>
          <w:iCs/>
        </w:rPr>
        <w:t xml:space="preserve"> (1924)</w:t>
      </w:r>
    </w:p>
    <w:p w14:paraId="7222ED46" w14:textId="19C0394D" w:rsidR="00F24B46" w:rsidRDefault="00F24B46" w:rsidP="00F24B46">
      <w:pPr>
        <w:pStyle w:val="ListParagraph"/>
        <w:numPr>
          <w:ilvl w:val="3"/>
          <w:numId w:val="1"/>
        </w:numPr>
        <w:rPr>
          <w:rFonts w:ascii="Arial" w:hAnsi="Arial" w:cs="Arial"/>
        </w:rPr>
      </w:pPr>
      <w:r>
        <w:rPr>
          <w:rFonts w:ascii="Arial" w:hAnsi="Arial" w:cs="Arial"/>
        </w:rPr>
        <w:t>T</w:t>
      </w:r>
      <w:r w:rsidRPr="00F24B46">
        <w:rPr>
          <w:rFonts w:ascii="Arial" w:hAnsi="Arial" w:cs="Arial"/>
        </w:rPr>
        <w:t>he Court reviewed a conviction for possession of bootleg whiskey during Prohibition</w:t>
      </w:r>
      <w:r>
        <w:rPr>
          <w:rFonts w:ascii="Arial" w:hAnsi="Arial" w:cs="Arial"/>
        </w:rPr>
        <w:t>.</w:t>
      </w:r>
    </w:p>
    <w:p w14:paraId="46307CBC" w14:textId="4152AB65" w:rsidR="00F24B46" w:rsidRDefault="00F24B46" w:rsidP="00F24B46">
      <w:pPr>
        <w:pStyle w:val="ListParagraph"/>
        <w:numPr>
          <w:ilvl w:val="3"/>
          <w:numId w:val="1"/>
        </w:numPr>
        <w:rPr>
          <w:rFonts w:ascii="Arial" w:hAnsi="Arial" w:cs="Arial"/>
        </w:rPr>
      </w:pPr>
      <w:r w:rsidRPr="00F24B46">
        <w:rPr>
          <w:rFonts w:ascii="Arial" w:hAnsi="Arial" w:cs="Arial"/>
        </w:rPr>
        <w:t xml:space="preserve">Hester claimed that the gallon jug of moonshine </w:t>
      </w:r>
      <w:r>
        <w:rPr>
          <w:rFonts w:ascii="Arial" w:hAnsi="Arial" w:cs="Arial"/>
        </w:rPr>
        <w:t xml:space="preserve">he dropped while fleeing </w:t>
      </w:r>
      <w:r w:rsidRPr="00F24B46">
        <w:rPr>
          <w:rFonts w:ascii="Arial" w:hAnsi="Arial" w:cs="Arial"/>
        </w:rPr>
        <w:t>was the product of an illegal search, but the justices ruled that the whiskey was not obtained by any kind of search at all.</w:t>
      </w:r>
    </w:p>
    <w:p w14:paraId="0F735E2E" w14:textId="58458B70" w:rsidR="00F24B46" w:rsidRPr="00F24B46" w:rsidRDefault="00F24B46" w:rsidP="00F24B46">
      <w:pPr>
        <w:pStyle w:val="ListParagraph"/>
        <w:numPr>
          <w:ilvl w:val="3"/>
          <w:numId w:val="1"/>
        </w:numPr>
        <w:rPr>
          <w:rFonts w:ascii="Arial" w:hAnsi="Arial" w:cs="Arial"/>
        </w:rPr>
      </w:pPr>
      <w:r>
        <w:rPr>
          <w:rFonts w:ascii="Arial" w:hAnsi="Arial" w:cs="Arial"/>
        </w:rPr>
        <w:t>Officers had</w:t>
      </w:r>
      <w:r w:rsidRPr="00F24B46">
        <w:rPr>
          <w:rFonts w:ascii="Arial" w:hAnsi="Arial" w:cs="Arial"/>
        </w:rPr>
        <w:t xml:space="preserve"> only picked up what Hester had left behind for anyone to see.</w:t>
      </w:r>
    </w:p>
    <w:p w14:paraId="016785D9" w14:textId="2BDD5771" w:rsidR="00560F87" w:rsidRDefault="00560F87" w:rsidP="00560F87">
      <w:pPr>
        <w:pStyle w:val="ListParagraph"/>
        <w:numPr>
          <w:ilvl w:val="2"/>
          <w:numId w:val="1"/>
        </w:numPr>
        <w:rPr>
          <w:rFonts w:ascii="Arial" w:hAnsi="Arial" w:cs="Arial"/>
          <w:b/>
          <w:bCs/>
          <w:i/>
          <w:iCs/>
        </w:rPr>
      </w:pPr>
      <w:r w:rsidRPr="00560F87">
        <w:rPr>
          <w:rFonts w:ascii="Arial" w:hAnsi="Arial" w:cs="Arial"/>
          <w:b/>
          <w:bCs/>
          <w:i/>
          <w:iCs/>
        </w:rPr>
        <w:t>Olmstead v. United States (1928)</w:t>
      </w:r>
    </w:p>
    <w:p w14:paraId="51DC8930" w14:textId="1886BEDB" w:rsidR="00F24B46" w:rsidRDefault="00F24B46" w:rsidP="00F24B46">
      <w:pPr>
        <w:pStyle w:val="ListParagraph"/>
        <w:numPr>
          <w:ilvl w:val="3"/>
          <w:numId w:val="1"/>
        </w:numPr>
        <w:rPr>
          <w:rFonts w:ascii="Arial" w:hAnsi="Arial" w:cs="Arial"/>
        </w:rPr>
      </w:pPr>
      <w:r w:rsidRPr="00F24B46">
        <w:rPr>
          <w:rFonts w:ascii="Arial" w:hAnsi="Arial" w:cs="Arial"/>
        </w:rPr>
        <w:t>Federal agents had reason to believe that Roy Olmstead and others were importing and selling alcohol in violation of the National Prohibition Act.</w:t>
      </w:r>
    </w:p>
    <w:p w14:paraId="41992F08" w14:textId="5C66AA0D" w:rsidR="00F24B46" w:rsidRDefault="00F24B46" w:rsidP="00F24B46">
      <w:pPr>
        <w:pStyle w:val="ListParagraph"/>
        <w:numPr>
          <w:ilvl w:val="3"/>
          <w:numId w:val="1"/>
        </w:numPr>
        <w:rPr>
          <w:rFonts w:ascii="Arial" w:hAnsi="Arial" w:cs="Arial"/>
        </w:rPr>
      </w:pPr>
      <w:r>
        <w:rPr>
          <w:rFonts w:ascii="Arial" w:hAnsi="Arial" w:cs="Arial"/>
        </w:rPr>
        <w:t>T</w:t>
      </w:r>
      <w:r w:rsidRPr="00F24B46">
        <w:rPr>
          <w:rFonts w:ascii="Arial" w:hAnsi="Arial" w:cs="Arial"/>
        </w:rPr>
        <w:t>he agents, without first obtaining a search warrant, placed wiretaps on Olmstead’s telephone lines</w:t>
      </w:r>
      <w:r>
        <w:rPr>
          <w:rFonts w:ascii="Arial" w:hAnsi="Arial" w:cs="Arial"/>
        </w:rPr>
        <w:t xml:space="preserve"> </w:t>
      </w:r>
      <w:r w:rsidRPr="00F24B46">
        <w:rPr>
          <w:rFonts w:ascii="Arial" w:hAnsi="Arial" w:cs="Arial"/>
        </w:rPr>
        <w:t>without setting foot on Olmstead’s property.</w:t>
      </w:r>
    </w:p>
    <w:p w14:paraId="0EDD65B4" w14:textId="6F286AB1" w:rsidR="00F24B46" w:rsidRDefault="00F24B46" w:rsidP="00F24B46">
      <w:pPr>
        <w:pStyle w:val="ListParagraph"/>
        <w:numPr>
          <w:ilvl w:val="3"/>
          <w:numId w:val="1"/>
        </w:numPr>
        <w:rPr>
          <w:rFonts w:ascii="Arial" w:hAnsi="Arial" w:cs="Arial"/>
        </w:rPr>
      </w:pPr>
      <w:r w:rsidRPr="00F24B46">
        <w:rPr>
          <w:rFonts w:ascii="Arial" w:hAnsi="Arial" w:cs="Arial"/>
        </w:rPr>
        <w:t>Olmstead alleged a violation of the Fourth Amendment.</w:t>
      </w:r>
    </w:p>
    <w:p w14:paraId="466D5415" w14:textId="1991974E" w:rsidR="00F24B46" w:rsidRPr="00F24B46" w:rsidRDefault="00F24B46" w:rsidP="00F24B46">
      <w:pPr>
        <w:pStyle w:val="ListParagraph"/>
        <w:numPr>
          <w:ilvl w:val="3"/>
          <w:numId w:val="1"/>
        </w:numPr>
        <w:rPr>
          <w:rFonts w:ascii="Arial" w:hAnsi="Arial" w:cs="Arial"/>
        </w:rPr>
      </w:pPr>
      <w:r w:rsidRPr="00F24B46">
        <w:rPr>
          <w:rFonts w:ascii="Arial" w:hAnsi="Arial" w:cs="Arial"/>
        </w:rPr>
        <w:t>The Court decided in favor of the government, ruling that the Fourth Amendment did not protect Olmstead’s conversations because it covered only searches of “material things—the person, the house, his papers or his effects.”</w:t>
      </w:r>
    </w:p>
    <w:p w14:paraId="31FCDF02" w14:textId="2D8E7F47" w:rsidR="00560F87" w:rsidRDefault="00560F87" w:rsidP="00560F87">
      <w:pPr>
        <w:pStyle w:val="ListParagraph"/>
        <w:numPr>
          <w:ilvl w:val="2"/>
          <w:numId w:val="1"/>
        </w:numPr>
        <w:rPr>
          <w:rFonts w:ascii="Arial" w:hAnsi="Arial" w:cs="Arial"/>
          <w:i/>
          <w:iCs/>
        </w:rPr>
      </w:pPr>
      <w:r w:rsidRPr="00560F87">
        <w:rPr>
          <w:rFonts w:ascii="Arial" w:hAnsi="Arial" w:cs="Arial"/>
          <w:i/>
          <w:iCs/>
        </w:rPr>
        <w:t>Katz v. United States</w:t>
      </w:r>
      <w:r>
        <w:rPr>
          <w:rFonts w:ascii="Arial" w:hAnsi="Arial" w:cs="Arial"/>
          <w:i/>
          <w:iCs/>
        </w:rPr>
        <w:t xml:space="preserve"> (1967)</w:t>
      </w:r>
    </w:p>
    <w:p w14:paraId="24BC4F6F" w14:textId="02445B59" w:rsidR="003C23D8" w:rsidRDefault="003C23D8" w:rsidP="003C23D8">
      <w:pPr>
        <w:pStyle w:val="ListParagraph"/>
        <w:numPr>
          <w:ilvl w:val="3"/>
          <w:numId w:val="1"/>
        </w:numPr>
        <w:rPr>
          <w:rFonts w:ascii="Arial" w:hAnsi="Arial" w:cs="Arial"/>
        </w:rPr>
      </w:pPr>
      <w:r w:rsidRPr="003C23D8">
        <w:rPr>
          <w:rFonts w:ascii="Arial" w:hAnsi="Arial" w:cs="Arial"/>
        </w:rPr>
        <w:t>The Court treat</w:t>
      </w:r>
      <w:r>
        <w:rPr>
          <w:rFonts w:ascii="Arial" w:hAnsi="Arial" w:cs="Arial"/>
        </w:rPr>
        <w:t>ed</w:t>
      </w:r>
      <w:r w:rsidRPr="003C23D8">
        <w:rPr>
          <w:rFonts w:ascii="Arial" w:hAnsi="Arial" w:cs="Arial"/>
        </w:rPr>
        <w:t xml:space="preserve"> the conflict between the need of the people to be secure against unwanted government intrusions and law enforcement’s need to have effective weapons to combat crime.</w:t>
      </w:r>
    </w:p>
    <w:p w14:paraId="5AB0E777" w14:textId="69CBCAC9" w:rsidR="003C23D8" w:rsidRDefault="003C23D8" w:rsidP="003C23D8">
      <w:pPr>
        <w:pStyle w:val="ListParagraph"/>
        <w:numPr>
          <w:ilvl w:val="3"/>
          <w:numId w:val="1"/>
        </w:numPr>
        <w:rPr>
          <w:rFonts w:ascii="Arial" w:hAnsi="Arial" w:cs="Arial"/>
        </w:rPr>
      </w:pPr>
      <w:r>
        <w:rPr>
          <w:rFonts w:ascii="Arial" w:hAnsi="Arial" w:cs="Arial"/>
        </w:rPr>
        <w:t>T</w:t>
      </w:r>
      <w:r w:rsidRPr="003C23D8">
        <w:rPr>
          <w:rFonts w:ascii="Arial" w:hAnsi="Arial" w:cs="Arial"/>
        </w:rPr>
        <w:t>he justices concluded that the Olmstead decision had misinterpreted the Fourth Amendment by placing not enough emphasis on the “right of the people.”</w:t>
      </w:r>
    </w:p>
    <w:p w14:paraId="21B873DC" w14:textId="7B28F93D" w:rsidR="003C23D8" w:rsidRPr="003C23D8" w:rsidRDefault="003C23D8" w:rsidP="003C23D8">
      <w:pPr>
        <w:pStyle w:val="ListParagraph"/>
        <w:numPr>
          <w:ilvl w:val="3"/>
          <w:numId w:val="1"/>
        </w:numPr>
        <w:rPr>
          <w:rFonts w:ascii="Arial" w:hAnsi="Arial" w:cs="Arial"/>
        </w:rPr>
      </w:pPr>
      <w:r>
        <w:rPr>
          <w:rFonts w:ascii="Arial" w:hAnsi="Arial" w:cs="Arial"/>
        </w:rPr>
        <w:lastRenderedPageBreak/>
        <w:t>T</w:t>
      </w:r>
      <w:r w:rsidRPr="003C23D8">
        <w:rPr>
          <w:rFonts w:ascii="Arial" w:hAnsi="Arial" w:cs="Arial"/>
        </w:rPr>
        <w:t>he Court changed its interpretation of the Fourth Amendment by focusing on individual privacy rather than on the physical penetration of a person’s constitutionally protected space</w:t>
      </w:r>
      <w:r>
        <w:rPr>
          <w:rFonts w:ascii="Arial" w:hAnsi="Arial" w:cs="Arial"/>
        </w:rPr>
        <w:t>.</w:t>
      </w:r>
    </w:p>
    <w:p w14:paraId="7F186633" w14:textId="7C3DAB34" w:rsidR="00560F87" w:rsidRDefault="00560F87" w:rsidP="00560F87">
      <w:pPr>
        <w:pStyle w:val="ListParagraph"/>
        <w:numPr>
          <w:ilvl w:val="2"/>
          <w:numId w:val="1"/>
        </w:numPr>
        <w:rPr>
          <w:rFonts w:ascii="Arial" w:hAnsi="Arial" w:cs="Arial"/>
          <w:i/>
          <w:iCs/>
        </w:rPr>
      </w:pPr>
      <w:r w:rsidRPr="00560F87">
        <w:rPr>
          <w:rFonts w:ascii="Arial" w:hAnsi="Arial" w:cs="Arial"/>
          <w:i/>
          <w:iCs/>
        </w:rPr>
        <w:t>United States v. Knotts (1983)</w:t>
      </w:r>
    </w:p>
    <w:p w14:paraId="20C0360F" w14:textId="3FAF1E7E" w:rsidR="003C23D8" w:rsidRDefault="003C23D8" w:rsidP="003C23D8">
      <w:pPr>
        <w:pStyle w:val="ListParagraph"/>
        <w:numPr>
          <w:ilvl w:val="3"/>
          <w:numId w:val="1"/>
        </w:numPr>
        <w:rPr>
          <w:rFonts w:ascii="Arial" w:hAnsi="Arial" w:cs="Arial"/>
        </w:rPr>
      </w:pPr>
      <w:r w:rsidRPr="003C23D8">
        <w:rPr>
          <w:rFonts w:ascii="Arial" w:hAnsi="Arial" w:cs="Arial"/>
        </w:rPr>
        <w:t>The justices unanimously ruled that it was not a search when the police used an electronic transmitter to follow the transportation of chemicals used to manufacture illegal drugs.</w:t>
      </w:r>
    </w:p>
    <w:p w14:paraId="1D76D23D" w14:textId="570BB297" w:rsidR="003C23D8" w:rsidRPr="003C23D8" w:rsidRDefault="003C23D8" w:rsidP="003C23D8">
      <w:pPr>
        <w:pStyle w:val="ListParagraph"/>
        <w:numPr>
          <w:ilvl w:val="3"/>
          <w:numId w:val="1"/>
        </w:numPr>
        <w:rPr>
          <w:rFonts w:ascii="Arial" w:hAnsi="Arial" w:cs="Arial"/>
        </w:rPr>
      </w:pPr>
      <w:r w:rsidRPr="003C23D8">
        <w:rPr>
          <w:rFonts w:ascii="Arial" w:hAnsi="Arial" w:cs="Arial"/>
        </w:rPr>
        <w:t>It invaded no more privacy than if the police had surveilled the suspect by following him in a car, something that surely would not be labeled as a search.</w:t>
      </w:r>
    </w:p>
    <w:p w14:paraId="3CB3370E" w14:textId="623F43F2" w:rsidR="00560F87" w:rsidRDefault="00560F87" w:rsidP="00560F87">
      <w:pPr>
        <w:pStyle w:val="ListParagraph"/>
        <w:numPr>
          <w:ilvl w:val="2"/>
          <w:numId w:val="1"/>
        </w:numPr>
        <w:rPr>
          <w:rFonts w:ascii="Arial" w:hAnsi="Arial" w:cs="Arial"/>
          <w:i/>
          <w:iCs/>
        </w:rPr>
      </w:pPr>
      <w:r w:rsidRPr="00560F87">
        <w:rPr>
          <w:rFonts w:ascii="Arial" w:hAnsi="Arial" w:cs="Arial"/>
          <w:i/>
          <w:iCs/>
        </w:rPr>
        <w:t>California v. Ciraolo (1986) and Dow Chemical v. United States (1986)</w:t>
      </w:r>
    </w:p>
    <w:p w14:paraId="05AC60BA" w14:textId="30DBBBFE" w:rsidR="003C23D8" w:rsidRDefault="003C23D8" w:rsidP="003C23D8">
      <w:pPr>
        <w:pStyle w:val="ListParagraph"/>
        <w:numPr>
          <w:ilvl w:val="3"/>
          <w:numId w:val="1"/>
        </w:numPr>
        <w:rPr>
          <w:rFonts w:ascii="Arial" w:hAnsi="Arial" w:cs="Arial"/>
        </w:rPr>
      </w:pPr>
      <w:r>
        <w:rPr>
          <w:rFonts w:ascii="Arial" w:hAnsi="Arial" w:cs="Arial"/>
        </w:rPr>
        <w:t>T</w:t>
      </w:r>
      <w:r w:rsidRPr="003C23D8">
        <w:rPr>
          <w:rFonts w:ascii="Arial" w:hAnsi="Arial" w:cs="Arial"/>
        </w:rPr>
        <w:t>he justices split on the question of whether flying over private property to observe illegal activity qualified as a search</w:t>
      </w:r>
      <w:r>
        <w:rPr>
          <w:rFonts w:ascii="Arial" w:hAnsi="Arial" w:cs="Arial"/>
        </w:rPr>
        <w:t>.</w:t>
      </w:r>
    </w:p>
    <w:p w14:paraId="24C18C24" w14:textId="7F155E05" w:rsidR="003C23D8" w:rsidRPr="003C23D8" w:rsidRDefault="003C23D8" w:rsidP="003C23D8">
      <w:pPr>
        <w:pStyle w:val="ListParagraph"/>
        <w:numPr>
          <w:ilvl w:val="3"/>
          <w:numId w:val="1"/>
        </w:numPr>
        <w:rPr>
          <w:rFonts w:ascii="Arial" w:hAnsi="Arial" w:cs="Arial"/>
        </w:rPr>
      </w:pPr>
      <w:r w:rsidRPr="003C23D8">
        <w:rPr>
          <w:rFonts w:ascii="Arial" w:hAnsi="Arial" w:cs="Arial"/>
        </w:rPr>
        <w:t>By identical 5–4 votes, the Court ruled that these actions did not violate a reasonable expectation of privacy; property owners know that their property can be observed from the air.</w:t>
      </w:r>
    </w:p>
    <w:p w14:paraId="39E87998" w14:textId="247796CF" w:rsidR="00560F87" w:rsidRDefault="00560F87" w:rsidP="00560F87">
      <w:pPr>
        <w:pStyle w:val="ListParagraph"/>
        <w:numPr>
          <w:ilvl w:val="2"/>
          <w:numId w:val="1"/>
        </w:numPr>
        <w:rPr>
          <w:rFonts w:ascii="Arial" w:hAnsi="Arial" w:cs="Arial"/>
          <w:b/>
          <w:bCs/>
          <w:i/>
          <w:iCs/>
        </w:rPr>
      </w:pPr>
      <w:r w:rsidRPr="00560F87">
        <w:rPr>
          <w:rFonts w:ascii="Arial" w:hAnsi="Arial" w:cs="Arial"/>
          <w:b/>
          <w:bCs/>
          <w:i/>
          <w:iCs/>
        </w:rPr>
        <w:t>Kyllo v. United States (2001)</w:t>
      </w:r>
    </w:p>
    <w:p w14:paraId="23A5E2BA" w14:textId="7919DCC2" w:rsidR="003C23D8" w:rsidRDefault="003C23D8" w:rsidP="003C23D8">
      <w:pPr>
        <w:pStyle w:val="ListParagraph"/>
        <w:numPr>
          <w:ilvl w:val="3"/>
          <w:numId w:val="1"/>
        </w:numPr>
        <w:rPr>
          <w:rFonts w:ascii="Arial" w:hAnsi="Arial" w:cs="Arial"/>
        </w:rPr>
      </w:pPr>
      <w:r w:rsidRPr="003C23D8">
        <w:rPr>
          <w:rFonts w:ascii="Arial" w:hAnsi="Arial" w:cs="Arial"/>
        </w:rPr>
        <w:t>The Court ruled that the use of thermal imaging technology to measure the heat emanating from a home qualified as a search.</w:t>
      </w:r>
    </w:p>
    <w:p w14:paraId="28E4255D" w14:textId="77777777" w:rsidR="003C23D8" w:rsidRDefault="003C23D8" w:rsidP="003C23D8">
      <w:pPr>
        <w:pStyle w:val="ListParagraph"/>
        <w:numPr>
          <w:ilvl w:val="3"/>
          <w:numId w:val="1"/>
        </w:numPr>
        <w:rPr>
          <w:rFonts w:ascii="Arial" w:hAnsi="Arial" w:cs="Arial"/>
        </w:rPr>
      </w:pPr>
      <w:r w:rsidRPr="003C23D8">
        <w:rPr>
          <w:rFonts w:ascii="Arial" w:hAnsi="Arial" w:cs="Arial"/>
        </w:rPr>
        <w:t>Even though officers did not physically enter Kyllo’s residence, they were able to gather evidence about activity within his home through the use of modern technology.</w:t>
      </w:r>
    </w:p>
    <w:p w14:paraId="0C3914D3" w14:textId="7DBF2465" w:rsidR="003C23D8" w:rsidRPr="003C23D8" w:rsidRDefault="003C23D8" w:rsidP="003C23D8">
      <w:pPr>
        <w:pStyle w:val="ListParagraph"/>
        <w:numPr>
          <w:ilvl w:val="3"/>
          <w:numId w:val="1"/>
        </w:numPr>
        <w:rPr>
          <w:rFonts w:ascii="Arial" w:hAnsi="Arial" w:cs="Arial"/>
        </w:rPr>
      </w:pPr>
      <w:r w:rsidRPr="003C23D8">
        <w:rPr>
          <w:rFonts w:ascii="Arial" w:hAnsi="Arial" w:cs="Arial"/>
        </w:rPr>
        <w:t>The government therefore had intruded where Kyllo had a reasonable expectation of privacy.</w:t>
      </w:r>
    </w:p>
    <w:p w14:paraId="71AB7660" w14:textId="61693AEE" w:rsidR="00560F87" w:rsidRDefault="00560F87" w:rsidP="00560F87">
      <w:pPr>
        <w:pStyle w:val="ListParagraph"/>
        <w:numPr>
          <w:ilvl w:val="2"/>
          <w:numId w:val="1"/>
        </w:numPr>
        <w:rPr>
          <w:rFonts w:ascii="Arial" w:hAnsi="Arial" w:cs="Arial"/>
          <w:i/>
          <w:iCs/>
        </w:rPr>
      </w:pPr>
      <w:r w:rsidRPr="00560F87">
        <w:rPr>
          <w:rFonts w:ascii="Arial" w:hAnsi="Arial" w:cs="Arial"/>
          <w:i/>
          <w:iCs/>
        </w:rPr>
        <w:t>Florida v. Jardines (2013)</w:t>
      </w:r>
    </w:p>
    <w:p w14:paraId="1A8EA80D" w14:textId="3A95DEA8" w:rsidR="003C23D8" w:rsidRDefault="003C23D8" w:rsidP="003C23D8">
      <w:pPr>
        <w:pStyle w:val="ListParagraph"/>
        <w:numPr>
          <w:ilvl w:val="3"/>
          <w:numId w:val="1"/>
        </w:numPr>
        <w:rPr>
          <w:rFonts w:ascii="Arial" w:hAnsi="Arial" w:cs="Arial"/>
        </w:rPr>
      </w:pPr>
      <w:r w:rsidRPr="003C23D8">
        <w:rPr>
          <w:rFonts w:ascii="Arial" w:hAnsi="Arial" w:cs="Arial"/>
        </w:rPr>
        <w:t>This case invol</w:t>
      </w:r>
      <w:r>
        <w:rPr>
          <w:rFonts w:ascii="Arial" w:hAnsi="Arial" w:cs="Arial"/>
        </w:rPr>
        <w:t>v</w:t>
      </w:r>
      <w:r w:rsidRPr="003C23D8">
        <w:rPr>
          <w:rFonts w:ascii="Arial" w:hAnsi="Arial" w:cs="Arial"/>
        </w:rPr>
        <w:t>ed an age-old method of gathering evidence, the sniff of a police dog.</w:t>
      </w:r>
    </w:p>
    <w:p w14:paraId="6E909D12" w14:textId="14F26DEF" w:rsidR="004945A0" w:rsidRDefault="004945A0" w:rsidP="003C23D8">
      <w:pPr>
        <w:pStyle w:val="ListParagraph"/>
        <w:numPr>
          <w:ilvl w:val="3"/>
          <w:numId w:val="1"/>
        </w:numPr>
        <w:rPr>
          <w:rFonts w:ascii="Arial" w:hAnsi="Arial" w:cs="Arial"/>
        </w:rPr>
      </w:pPr>
      <w:r>
        <w:rPr>
          <w:rFonts w:ascii="Arial" w:hAnsi="Arial" w:cs="Arial"/>
        </w:rPr>
        <w:t>T</w:t>
      </w:r>
      <w:r w:rsidRPr="004945A0">
        <w:rPr>
          <w:rFonts w:ascii="Arial" w:hAnsi="Arial" w:cs="Arial"/>
        </w:rPr>
        <w:t>he majority held that, by trespassing, the police had conducted a search in violation of the Fourth Amendment.</w:t>
      </w:r>
    </w:p>
    <w:p w14:paraId="2306F858" w14:textId="60EA1FB3" w:rsidR="004945A0" w:rsidRDefault="004945A0" w:rsidP="003C23D8">
      <w:pPr>
        <w:pStyle w:val="ListParagraph"/>
        <w:numPr>
          <w:ilvl w:val="3"/>
          <w:numId w:val="1"/>
        </w:numPr>
        <w:rPr>
          <w:rFonts w:ascii="Arial" w:hAnsi="Arial" w:cs="Arial"/>
        </w:rPr>
      </w:pPr>
      <w:r>
        <w:rPr>
          <w:rFonts w:ascii="Arial" w:hAnsi="Arial" w:cs="Arial"/>
        </w:rPr>
        <w:t>M</w:t>
      </w:r>
      <w:r w:rsidRPr="004945A0">
        <w:rPr>
          <w:rFonts w:ascii="Arial" w:hAnsi="Arial" w:cs="Arial"/>
        </w:rPr>
        <w:t>erely coming to a home’s entrance is not, by itself, a trespass; people anticipate that various individuals will come to their front doors for one reason or another</w:t>
      </w:r>
      <w:r>
        <w:rPr>
          <w:rFonts w:ascii="Arial" w:hAnsi="Arial" w:cs="Arial"/>
        </w:rPr>
        <w:t>.</w:t>
      </w:r>
    </w:p>
    <w:p w14:paraId="544DAE7D" w14:textId="15551066" w:rsidR="004945A0" w:rsidRPr="003C23D8" w:rsidRDefault="004945A0" w:rsidP="003C23D8">
      <w:pPr>
        <w:pStyle w:val="ListParagraph"/>
        <w:numPr>
          <w:ilvl w:val="3"/>
          <w:numId w:val="1"/>
        </w:numPr>
        <w:rPr>
          <w:rFonts w:ascii="Arial" w:hAnsi="Arial" w:cs="Arial"/>
        </w:rPr>
      </w:pPr>
      <w:r w:rsidRPr="004945A0">
        <w:rPr>
          <w:rFonts w:ascii="Arial" w:hAnsi="Arial" w:cs="Arial"/>
        </w:rPr>
        <w:t>They do not expect, however, that visitors will arrive with a drug-sniffing dog to help gather incriminating evidence.</w:t>
      </w:r>
    </w:p>
    <w:p w14:paraId="61018C55" w14:textId="269574D1" w:rsidR="00560F87" w:rsidRDefault="004945A0" w:rsidP="00560F87">
      <w:pPr>
        <w:pStyle w:val="ListParagraph"/>
        <w:numPr>
          <w:ilvl w:val="2"/>
          <w:numId w:val="1"/>
        </w:numPr>
        <w:rPr>
          <w:rFonts w:ascii="Arial" w:hAnsi="Arial" w:cs="Arial"/>
          <w:i/>
          <w:iCs/>
        </w:rPr>
      </w:pPr>
      <w:r w:rsidRPr="004945A0">
        <w:rPr>
          <w:rFonts w:ascii="Arial" w:hAnsi="Arial" w:cs="Arial"/>
          <w:i/>
          <w:iCs/>
        </w:rPr>
        <w:t>United States v. Jones (2012)</w:t>
      </w:r>
    </w:p>
    <w:p w14:paraId="6F5BC556" w14:textId="7AF37F27" w:rsidR="004945A0" w:rsidRDefault="004945A0" w:rsidP="004945A0">
      <w:pPr>
        <w:pStyle w:val="ListParagraph"/>
        <w:numPr>
          <w:ilvl w:val="3"/>
          <w:numId w:val="1"/>
        </w:numPr>
        <w:rPr>
          <w:rFonts w:ascii="Arial" w:hAnsi="Arial" w:cs="Arial"/>
        </w:rPr>
      </w:pPr>
      <w:r w:rsidRPr="004945A0">
        <w:rPr>
          <w:rFonts w:ascii="Arial" w:hAnsi="Arial" w:cs="Arial"/>
        </w:rPr>
        <w:t>This case presented the question of whether placing a GPS tracking device on the automobile of a suspected drug dealer qualified as a search.</w:t>
      </w:r>
    </w:p>
    <w:p w14:paraId="0563D600" w14:textId="2EC7F4B1" w:rsidR="004945A0" w:rsidRDefault="004945A0" w:rsidP="004945A0">
      <w:pPr>
        <w:pStyle w:val="ListParagraph"/>
        <w:numPr>
          <w:ilvl w:val="3"/>
          <w:numId w:val="1"/>
        </w:numPr>
        <w:rPr>
          <w:rFonts w:ascii="Arial" w:hAnsi="Arial" w:cs="Arial"/>
        </w:rPr>
      </w:pPr>
      <w:r>
        <w:rPr>
          <w:rFonts w:ascii="Arial" w:hAnsi="Arial" w:cs="Arial"/>
        </w:rPr>
        <w:t>I</w:t>
      </w:r>
      <w:r w:rsidRPr="004945A0">
        <w:rPr>
          <w:rFonts w:ascii="Arial" w:hAnsi="Arial" w:cs="Arial"/>
        </w:rPr>
        <w:t>n a 9–0 decision the justices ruled that use of the GPS device was, in fact, a search.</w:t>
      </w:r>
    </w:p>
    <w:p w14:paraId="4C59E6A2" w14:textId="44372B0F" w:rsidR="004945A0" w:rsidRDefault="004945A0" w:rsidP="004945A0">
      <w:pPr>
        <w:pStyle w:val="ListParagraph"/>
        <w:numPr>
          <w:ilvl w:val="3"/>
          <w:numId w:val="1"/>
        </w:numPr>
        <w:rPr>
          <w:rFonts w:ascii="Arial" w:hAnsi="Arial" w:cs="Arial"/>
        </w:rPr>
      </w:pPr>
      <w:r w:rsidRPr="004945A0">
        <w:rPr>
          <w:rFonts w:ascii="Arial" w:hAnsi="Arial" w:cs="Arial"/>
        </w:rPr>
        <w:t xml:space="preserve">In tying the decision to a protection against trespass, however, the Court was not turning its back on </w:t>
      </w:r>
      <w:r w:rsidRPr="004945A0">
        <w:rPr>
          <w:rFonts w:ascii="Arial" w:hAnsi="Arial" w:cs="Arial"/>
          <w:i/>
          <w:iCs/>
        </w:rPr>
        <w:t>Katz</w:t>
      </w:r>
      <w:r w:rsidRPr="004945A0">
        <w:rPr>
          <w:rFonts w:ascii="Arial" w:hAnsi="Arial" w:cs="Arial"/>
        </w:rPr>
        <w:t>.</w:t>
      </w:r>
    </w:p>
    <w:p w14:paraId="3FC4F0C9" w14:textId="03A6DFCB" w:rsidR="004945A0" w:rsidRPr="004945A0" w:rsidRDefault="004945A0" w:rsidP="004945A0">
      <w:pPr>
        <w:pStyle w:val="ListParagraph"/>
        <w:numPr>
          <w:ilvl w:val="2"/>
          <w:numId w:val="1"/>
        </w:numPr>
        <w:rPr>
          <w:rFonts w:ascii="Arial" w:hAnsi="Arial" w:cs="Arial"/>
          <w:i/>
          <w:iCs/>
        </w:rPr>
      </w:pPr>
      <w:r w:rsidRPr="004945A0">
        <w:rPr>
          <w:rFonts w:ascii="Arial" w:hAnsi="Arial" w:cs="Arial"/>
          <w:i/>
          <w:iCs/>
        </w:rPr>
        <w:t>Carpenter v. United States (2018)</w:t>
      </w:r>
    </w:p>
    <w:p w14:paraId="50414A8E" w14:textId="320794D0" w:rsidR="004945A0" w:rsidRDefault="004945A0" w:rsidP="004945A0">
      <w:pPr>
        <w:pStyle w:val="ListParagraph"/>
        <w:numPr>
          <w:ilvl w:val="3"/>
          <w:numId w:val="1"/>
        </w:numPr>
        <w:rPr>
          <w:rFonts w:ascii="Arial" w:hAnsi="Arial" w:cs="Arial"/>
        </w:rPr>
      </w:pPr>
      <w:r>
        <w:rPr>
          <w:rFonts w:ascii="Arial" w:hAnsi="Arial" w:cs="Arial"/>
        </w:rPr>
        <w:lastRenderedPageBreak/>
        <w:t xml:space="preserve">This case </w:t>
      </w:r>
      <w:r w:rsidRPr="004945A0">
        <w:rPr>
          <w:rFonts w:ascii="Arial" w:hAnsi="Arial" w:cs="Arial"/>
        </w:rPr>
        <w:t>raises questions about the ease with which law enforcement can acquire large amounts of digital data.</w:t>
      </w:r>
    </w:p>
    <w:p w14:paraId="2E77EFDD" w14:textId="7A8BDBC4" w:rsidR="004945A0" w:rsidRDefault="004945A0" w:rsidP="004945A0">
      <w:pPr>
        <w:pStyle w:val="ListParagraph"/>
        <w:numPr>
          <w:ilvl w:val="3"/>
          <w:numId w:val="1"/>
        </w:numPr>
        <w:rPr>
          <w:rFonts w:ascii="Arial" w:hAnsi="Arial" w:cs="Arial"/>
        </w:rPr>
      </w:pPr>
      <w:r>
        <w:rPr>
          <w:rFonts w:ascii="Arial" w:hAnsi="Arial" w:cs="Arial"/>
        </w:rPr>
        <w:t>T</w:t>
      </w:r>
      <w:r w:rsidRPr="004945A0">
        <w:rPr>
          <w:rFonts w:ascii="Arial" w:hAnsi="Arial" w:cs="Arial"/>
        </w:rPr>
        <w:t>he digital records belonged to a cell phone carrier, not the person being investigated</w:t>
      </w:r>
      <w:r>
        <w:rPr>
          <w:rFonts w:ascii="Arial" w:hAnsi="Arial" w:cs="Arial"/>
        </w:rPr>
        <w:t>.</w:t>
      </w:r>
    </w:p>
    <w:p w14:paraId="2B15AEF9" w14:textId="7127E441" w:rsidR="004945A0" w:rsidRDefault="004945A0" w:rsidP="004945A0">
      <w:pPr>
        <w:pStyle w:val="ListParagraph"/>
        <w:numPr>
          <w:ilvl w:val="3"/>
          <w:numId w:val="1"/>
        </w:numPr>
        <w:rPr>
          <w:rFonts w:ascii="Arial" w:hAnsi="Arial" w:cs="Arial"/>
        </w:rPr>
      </w:pPr>
      <w:r>
        <w:rPr>
          <w:rFonts w:ascii="Arial" w:hAnsi="Arial" w:cs="Arial"/>
        </w:rPr>
        <w:t>For Chief Justice Roberts, o</w:t>
      </w:r>
      <w:r w:rsidRPr="004945A0">
        <w:rPr>
          <w:rFonts w:ascii="Arial" w:hAnsi="Arial" w:cs="Arial"/>
        </w:rPr>
        <w:t>btaining the cell site data, even from a third party, was too invasive of the expectation of privacy—it was “detailed, encyclopedic, and effortlessly compiled”—and therefore qualified as a search.</w:t>
      </w:r>
    </w:p>
    <w:p w14:paraId="6829B5DB" w14:textId="6F41F74A" w:rsidR="004945A0" w:rsidRPr="004945A0" w:rsidRDefault="004945A0" w:rsidP="004945A0">
      <w:pPr>
        <w:pStyle w:val="ListParagraph"/>
        <w:numPr>
          <w:ilvl w:val="3"/>
          <w:numId w:val="1"/>
        </w:numPr>
        <w:rPr>
          <w:rFonts w:ascii="Arial" w:hAnsi="Arial" w:cs="Arial"/>
        </w:rPr>
      </w:pPr>
      <w:r w:rsidRPr="004945A0">
        <w:rPr>
          <w:rFonts w:ascii="Arial" w:hAnsi="Arial" w:cs="Arial"/>
        </w:rPr>
        <w:t>The four dissenters each took a different tack in answering Roberts’s opinion.</w:t>
      </w:r>
    </w:p>
    <w:p w14:paraId="6A4F0DB3" w14:textId="4BA96F44" w:rsidR="00756365" w:rsidRDefault="00756365" w:rsidP="00756365">
      <w:pPr>
        <w:pStyle w:val="ListParagraph"/>
        <w:numPr>
          <w:ilvl w:val="1"/>
          <w:numId w:val="1"/>
        </w:numPr>
        <w:rPr>
          <w:rFonts w:ascii="Arial" w:hAnsi="Arial" w:cs="Arial"/>
        </w:rPr>
      </w:pPr>
      <w:r w:rsidRPr="00756365">
        <w:rPr>
          <w:rFonts w:ascii="Arial" w:hAnsi="Arial" w:cs="Arial"/>
        </w:rPr>
        <w:t>When Is a Search Reasonable?</w:t>
      </w:r>
    </w:p>
    <w:p w14:paraId="4C3ED76F" w14:textId="57F6F5B9" w:rsidR="004945A0" w:rsidRDefault="004945A0" w:rsidP="004945A0">
      <w:pPr>
        <w:pStyle w:val="ListParagraph"/>
        <w:numPr>
          <w:ilvl w:val="2"/>
          <w:numId w:val="1"/>
        </w:numPr>
        <w:rPr>
          <w:rFonts w:ascii="Arial" w:hAnsi="Arial" w:cs="Arial"/>
        </w:rPr>
      </w:pPr>
      <w:r>
        <w:rPr>
          <w:rFonts w:ascii="Arial" w:hAnsi="Arial" w:cs="Arial"/>
        </w:rPr>
        <w:t>O</w:t>
      </w:r>
      <w:r w:rsidRPr="004945A0">
        <w:rPr>
          <w:rFonts w:ascii="Arial" w:hAnsi="Arial" w:cs="Arial"/>
        </w:rPr>
        <w:t xml:space="preserve">ne of the problematic hurdles for the state to overcome </w:t>
      </w:r>
      <w:r>
        <w:rPr>
          <w:rFonts w:ascii="Arial" w:hAnsi="Arial" w:cs="Arial"/>
        </w:rPr>
        <w:t xml:space="preserve">in </w:t>
      </w:r>
      <w:r w:rsidRPr="004945A0">
        <w:rPr>
          <w:rFonts w:ascii="Arial" w:hAnsi="Arial" w:cs="Arial"/>
        </w:rPr>
        <w:t>obtaining a search warrant is establishing probable cause.</w:t>
      </w:r>
    </w:p>
    <w:p w14:paraId="0B67AAD1" w14:textId="061D3AC6" w:rsidR="004945A0" w:rsidRDefault="004945A0" w:rsidP="00560F87">
      <w:pPr>
        <w:pStyle w:val="ListParagraph"/>
        <w:numPr>
          <w:ilvl w:val="2"/>
          <w:numId w:val="1"/>
        </w:numPr>
        <w:rPr>
          <w:rFonts w:ascii="Arial" w:hAnsi="Arial" w:cs="Arial"/>
          <w:i/>
          <w:iCs/>
        </w:rPr>
      </w:pPr>
      <w:r w:rsidRPr="004945A0">
        <w:rPr>
          <w:rFonts w:ascii="Arial" w:hAnsi="Arial" w:cs="Arial"/>
          <w:i/>
          <w:iCs/>
        </w:rPr>
        <w:t>Brinegar v. United States (1949)</w:t>
      </w:r>
    </w:p>
    <w:p w14:paraId="758C2FC9" w14:textId="60C5C27E" w:rsidR="004945A0" w:rsidRDefault="004945A0" w:rsidP="004945A0">
      <w:pPr>
        <w:pStyle w:val="ListParagraph"/>
        <w:numPr>
          <w:ilvl w:val="3"/>
          <w:numId w:val="1"/>
        </w:numPr>
        <w:rPr>
          <w:rFonts w:ascii="Arial" w:hAnsi="Arial" w:cs="Arial"/>
        </w:rPr>
      </w:pPr>
      <w:r>
        <w:rPr>
          <w:rFonts w:ascii="Arial" w:hAnsi="Arial" w:cs="Arial"/>
        </w:rPr>
        <w:t>T</w:t>
      </w:r>
      <w:r w:rsidRPr="004945A0">
        <w:rPr>
          <w:rFonts w:ascii="Arial" w:hAnsi="Arial" w:cs="Arial"/>
        </w:rPr>
        <w:t>he Supreme Court explained that when police, or even judges, deal “with probable cause . . . as the very name implies, [they] deal with probabilities. These are not technical; they are the factual and practical considerations of everyday life on which reasonable and prudent men, not legal technicians, act.”</w:t>
      </w:r>
    </w:p>
    <w:p w14:paraId="698724AE" w14:textId="3BC9ADF3" w:rsidR="004945A0" w:rsidRDefault="004945A0" w:rsidP="004945A0">
      <w:pPr>
        <w:pStyle w:val="ListParagraph"/>
        <w:numPr>
          <w:ilvl w:val="3"/>
          <w:numId w:val="1"/>
        </w:numPr>
        <w:rPr>
          <w:rFonts w:ascii="Arial" w:hAnsi="Arial" w:cs="Arial"/>
        </w:rPr>
      </w:pPr>
      <w:r w:rsidRPr="004945A0">
        <w:rPr>
          <w:rFonts w:ascii="Arial" w:hAnsi="Arial" w:cs="Arial"/>
        </w:rPr>
        <w:t>Under some conditions, police clearly have probable cause to believe that crimes have been committed.</w:t>
      </w:r>
    </w:p>
    <w:p w14:paraId="772BEF1D" w14:textId="668CC458" w:rsidR="004945A0" w:rsidRDefault="004945A0" w:rsidP="004945A0">
      <w:pPr>
        <w:pStyle w:val="ListParagraph"/>
        <w:numPr>
          <w:ilvl w:val="3"/>
          <w:numId w:val="1"/>
        </w:numPr>
        <w:rPr>
          <w:rFonts w:ascii="Arial" w:hAnsi="Arial" w:cs="Arial"/>
        </w:rPr>
      </w:pPr>
      <w:r w:rsidRPr="004945A0">
        <w:rPr>
          <w:rFonts w:ascii="Arial" w:hAnsi="Arial" w:cs="Arial"/>
        </w:rPr>
        <w:t>Much police work, however, is not so simple.</w:t>
      </w:r>
    </w:p>
    <w:p w14:paraId="5F358415" w14:textId="4D9CCDF8" w:rsidR="004945A0" w:rsidRDefault="004945A0" w:rsidP="004945A0">
      <w:pPr>
        <w:pStyle w:val="ListParagraph"/>
        <w:numPr>
          <w:ilvl w:val="2"/>
          <w:numId w:val="1"/>
        </w:numPr>
        <w:rPr>
          <w:rFonts w:ascii="Arial" w:hAnsi="Arial" w:cs="Arial"/>
          <w:i/>
          <w:iCs/>
        </w:rPr>
      </w:pPr>
      <w:r w:rsidRPr="004945A0">
        <w:rPr>
          <w:rFonts w:ascii="Arial" w:hAnsi="Arial" w:cs="Arial"/>
          <w:i/>
          <w:iCs/>
        </w:rPr>
        <w:t xml:space="preserve">Aguilar v. Texas (1964) </w:t>
      </w:r>
      <w:r w:rsidRPr="004945A0">
        <w:rPr>
          <w:rFonts w:ascii="Arial" w:hAnsi="Arial" w:cs="Arial"/>
        </w:rPr>
        <w:t>and</w:t>
      </w:r>
      <w:r w:rsidRPr="004945A0">
        <w:rPr>
          <w:rFonts w:ascii="Arial" w:hAnsi="Arial" w:cs="Arial"/>
          <w:i/>
          <w:iCs/>
        </w:rPr>
        <w:t xml:space="preserve"> Spinelli v. United States (1969)</w:t>
      </w:r>
    </w:p>
    <w:p w14:paraId="4EF9FA3D" w14:textId="77777777" w:rsidR="004945A0" w:rsidRPr="004945A0" w:rsidRDefault="004945A0" w:rsidP="004945A0">
      <w:pPr>
        <w:pStyle w:val="ListParagraph"/>
        <w:numPr>
          <w:ilvl w:val="3"/>
          <w:numId w:val="1"/>
        </w:numPr>
        <w:rPr>
          <w:rFonts w:ascii="Arial" w:hAnsi="Arial" w:cs="Arial"/>
        </w:rPr>
      </w:pPr>
      <w:r w:rsidRPr="004945A0">
        <w:rPr>
          <w:rFonts w:ascii="Arial" w:hAnsi="Arial" w:cs="Arial"/>
        </w:rPr>
        <w:t>The Supreme Court imposed a test for the use of informants in establishing probable cause.</w:t>
      </w:r>
    </w:p>
    <w:p w14:paraId="0E5DB8D8" w14:textId="4D9C3A4A" w:rsidR="004945A0" w:rsidRPr="004945A0" w:rsidRDefault="004945A0" w:rsidP="004945A0">
      <w:pPr>
        <w:pStyle w:val="ListParagraph"/>
        <w:numPr>
          <w:ilvl w:val="3"/>
          <w:numId w:val="1"/>
        </w:numPr>
        <w:rPr>
          <w:rFonts w:ascii="Arial" w:hAnsi="Arial" w:cs="Arial"/>
          <w:i/>
          <w:iCs/>
        </w:rPr>
      </w:pPr>
      <w:r w:rsidRPr="004945A0">
        <w:rPr>
          <w:rFonts w:ascii="Arial" w:hAnsi="Arial" w:cs="Arial"/>
        </w:rPr>
        <w:t>A police officer had to explain reliably both why the individual was credible and how the individual came to possess the information given to the police.</w:t>
      </w:r>
    </w:p>
    <w:p w14:paraId="20D8CAA5" w14:textId="5B634C01" w:rsidR="00560F87" w:rsidRDefault="00560F87" w:rsidP="00560F87">
      <w:pPr>
        <w:pStyle w:val="ListParagraph"/>
        <w:numPr>
          <w:ilvl w:val="2"/>
          <w:numId w:val="1"/>
        </w:numPr>
        <w:rPr>
          <w:rFonts w:ascii="Arial" w:hAnsi="Arial" w:cs="Arial"/>
          <w:i/>
          <w:iCs/>
        </w:rPr>
      </w:pPr>
      <w:r w:rsidRPr="00560F87">
        <w:rPr>
          <w:rFonts w:ascii="Arial" w:hAnsi="Arial" w:cs="Arial"/>
          <w:i/>
          <w:iCs/>
        </w:rPr>
        <w:t>Illinois v. Gates</w:t>
      </w:r>
      <w:r>
        <w:rPr>
          <w:rFonts w:ascii="Arial" w:hAnsi="Arial" w:cs="Arial"/>
          <w:i/>
          <w:iCs/>
        </w:rPr>
        <w:t xml:space="preserve"> (1983)</w:t>
      </w:r>
    </w:p>
    <w:p w14:paraId="73116117" w14:textId="3CACBD44" w:rsidR="004945A0" w:rsidRDefault="004945A0" w:rsidP="004945A0">
      <w:pPr>
        <w:pStyle w:val="ListParagraph"/>
        <w:numPr>
          <w:ilvl w:val="3"/>
          <w:numId w:val="1"/>
        </w:numPr>
        <w:rPr>
          <w:rFonts w:ascii="Arial" w:hAnsi="Arial" w:cs="Arial"/>
        </w:rPr>
      </w:pPr>
      <w:r w:rsidRPr="004945A0">
        <w:rPr>
          <w:rFonts w:ascii="Arial" w:hAnsi="Arial" w:cs="Arial"/>
        </w:rPr>
        <w:t>The totality-of-the-circumstances standard clearly facilitates police efforts to obtain search warrants, since it abandons any reliance on hard and fast rules for establishing probable cause.</w:t>
      </w:r>
    </w:p>
    <w:p w14:paraId="3BD26635" w14:textId="75614FBE" w:rsidR="007358BB" w:rsidRDefault="007358BB" w:rsidP="004945A0">
      <w:pPr>
        <w:pStyle w:val="ListParagraph"/>
        <w:numPr>
          <w:ilvl w:val="3"/>
          <w:numId w:val="1"/>
        </w:numPr>
        <w:rPr>
          <w:rFonts w:ascii="Arial" w:hAnsi="Arial" w:cs="Arial"/>
        </w:rPr>
      </w:pPr>
      <w:r w:rsidRPr="007358BB">
        <w:rPr>
          <w:rFonts w:ascii="Arial" w:hAnsi="Arial" w:cs="Arial"/>
        </w:rPr>
        <w:t>Such flexibility notwithstanding, the Fourth Amendment is still very definite about what the warrant must contain.</w:t>
      </w:r>
    </w:p>
    <w:p w14:paraId="669965A5" w14:textId="295E5F97" w:rsidR="007358BB" w:rsidRPr="004945A0" w:rsidRDefault="007358BB" w:rsidP="004945A0">
      <w:pPr>
        <w:pStyle w:val="ListParagraph"/>
        <w:numPr>
          <w:ilvl w:val="3"/>
          <w:numId w:val="1"/>
        </w:numPr>
        <w:rPr>
          <w:rFonts w:ascii="Arial" w:hAnsi="Arial" w:cs="Arial"/>
        </w:rPr>
      </w:pPr>
      <w:r w:rsidRPr="007358BB">
        <w:rPr>
          <w:rFonts w:ascii="Arial" w:hAnsi="Arial" w:cs="Arial"/>
        </w:rPr>
        <w:t>At the same time, the Court has tried to allow its abstract legal doctrines to be informed by the practical realities of law enforcement.</w:t>
      </w:r>
    </w:p>
    <w:p w14:paraId="59E23816" w14:textId="1E0DA01E" w:rsidR="00560F87" w:rsidRDefault="00560F87" w:rsidP="00560F87">
      <w:pPr>
        <w:pStyle w:val="ListParagraph"/>
        <w:numPr>
          <w:ilvl w:val="2"/>
          <w:numId w:val="1"/>
        </w:numPr>
        <w:rPr>
          <w:rFonts w:ascii="Arial" w:hAnsi="Arial" w:cs="Arial"/>
          <w:i/>
          <w:iCs/>
        </w:rPr>
      </w:pPr>
      <w:r w:rsidRPr="00560F87">
        <w:rPr>
          <w:rFonts w:ascii="Arial" w:hAnsi="Arial" w:cs="Arial"/>
          <w:i/>
          <w:iCs/>
        </w:rPr>
        <w:t>Terry v. Ohio</w:t>
      </w:r>
      <w:r>
        <w:rPr>
          <w:rFonts w:ascii="Arial" w:hAnsi="Arial" w:cs="Arial"/>
          <w:i/>
          <w:iCs/>
        </w:rPr>
        <w:t xml:space="preserve"> (1968)</w:t>
      </w:r>
    </w:p>
    <w:p w14:paraId="59488354" w14:textId="1D884905" w:rsidR="007358BB" w:rsidRDefault="007358BB" w:rsidP="007358BB">
      <w:pPr>
        <w:pStyle w:val="ListParagraph"/>
        <w:numPr>
          <w:ilvl w:val="3"/>
          <w:numId w:val="1"/>
        </w:numPr>
        <w:rPr>
          <w:rFonts w:ascii="Arial" w:hAnsi="Arial" w:cs="Arial"/>
        </w:rPr>
      </w:pPr>
      <w:r>
        <w:rPr>
          <w:rFonts w:ascii="Arial" w:hAnsi="Arial" w:cs="Arial"/>
        </w:rPr>
        <w:t xml:space="preserve">This case </w:t>
      </w:r>
      <w:r w:rsidRPr="007358BB">
        <w:rPr>
          <w:rFonts w:ascii="Arial" w:hAnsi="Arial" w:cs="Arial"/>
        </w:rPr>
        <w:t>offers flexibility to police when investigating possible crimes</w:t>
      </w:r>
      <w:r>
        <w:rPr>
          <w:rFonts w:ascii="Arial" w:hAnsi="Arial" w:cs="Arial"/>
        </w:rPr>
        <w:t>.</w:t>
      </w:r>
    </w:p>
    <w:p w14:paraId="2BB99506" w14:textId="5B4F1158" w:rsidR="007358BB" w:rsidRDefault="007358BB" w:rsidP="007358BB">
      <w:pPr>
        <w:pStyle w:val="ListParagraph"/>
        <w:numPr>
          <w:ilvl w:val="3"/>
          <w:numId w:val="1"/>
        </w:numPr>
        <w:rPr>
          <w:rFonts w:ascii="Arial" w:hAnsi="Arial" w:cs="Arial"/>
        </w:rPr>
      </w:pPr>
      <w:r w:rsidRPr="007358BB">
        <w:rPr>
          <w:rFonts w:ascii="Arial" w:hAnsi="Arial" w:cs="Arial"/>
        </w:rPr>
        <w:t>If an individual exhibits suspicious behavior that would lead a law enforcement official reasonably to suspect that criminality is occurring or is about to occur, the officer can detain the person to investigate</w:t>
      </w:r>
      <w:r>
        <w:rPr>
          <w:rFonts w:ascii="Arial" w:hAnsi="Arial" w:cs="Arial"/>
        </w:rPr>
        <w:t>.</w:t>
      </w:r>
    </w:p>
    <w:p w14:paraId="100C8961" w14:textId="2B320716" w:rsidR="007358BB" w:rsidRDefault="007358BB" w:rsidP="007358BB">
      <w:pPr>
        <w:pStyle w:val="ListParagraph"/>
        <w:numPr>
          <w:ilvl w:val="3"/>
          <w:numId w:val="1"/>
        </w:numPr>
        <w:rPr>
          <w:rFonts w:ascii="Arial" w:hAnsi="Arial" w:cs="Arial"/>
        </w:rPr>
      </w:pPr>
      <w:r>
        <w:rPr>
          <w:rFonts w:ascii="Arial" w:hAnsi="Arial" w:cs="Arial"/>
        </w:rPr>
        <w:lastRenderedPageBreak/>
        <w:t xml:space="preserve">The officer </w:t>
      </w:r>
      <w:r w:rsidRPr="007358BB">
        <w:rPr>
          <w:rFonts w:ascii="Arial" w:hAnsi="Arial" w:cs="Arial"/>
        </w:rPr>
        <w:t>may also conduct a pat-down search of the person’s outer clothing to search for weapons, provided there is cause to believe the person may be armed and currently dangerous</w:t>
      </w:r>
      <w:r>
        <w:rPr>
          <w:rFonts w:ascii="Arial" w:hAnsi="Arial" w:cs="Arial"/>
        </w:rPr>
        <w:t>.</w:t>
      </w:r>
    </w:p>
    <w:p w14:paraId="659AE29D" w14:textId="001E5F3C" w:rsidR="007358BB" w:rsidRPr="007358BB" w:rsidRDefault="007358BB" w:rsidP="007358BB">
      <w:pPr>
        <w:pStyle w:val="ListParagraph"/>
        <w:numPr>
          <w:ilvl w:val="3"/>
          <w:numId w:val="1"/>
        </w:numPr>
        <w:rPr>
          <w:rFonts w:ascii="Arial" w:hAnsi="Arial" w:cs="Arial"/>
        </w:rPr>
      </w:pPr>
      <w:r w:rsidRPr="007358BB">
        <w:rPr>
          <w:rFonts w:ascii="Arial" w:hAnsi="Arial" w:cs="Arial"/>
          <w:i/>
          <w:iCs/>
        </w:rPr>
        <w:t>Terry</w:t>
      </w:r>
      <w:r w:rsidRPr="007358BB">
        <w:rPr>
          <w:rFonts w:ascii="Arial" w:hAnsi="Arial" w:cs="Arial"/>
        </w:rPr>
        <w:t xml:space="preserve"> suggests that, even though the Court might be concerned about potential abuses by law enforcement officials—and therefore require warrants—the justices still recognize that police officers acting in good faith will encounter certain situations where obtaining a warrant might be problematic</w:t>
      </w:r>
      <w:r>
        <w:rPr>
          <w:rFonts w:ascii="Arial" w:hAnsi="Arial" w:cs="Arial"/>
        </w:rPr>
        <w:t>.</w:t>
      </w:r>
    </w:p>
    <w:p w14:paraId="1FA0A14E" w14:textId="7FDF9283" w:rsidR="00560F87" w:rsidRDefault="00560F87" w:rsidP="00560F87">
      <w:pPr>
        <w:pStyle w:val="ListParagraph"/>
        <w:numPr>
          <w:ilvl w:val="2"/>
          <w:numId w:val="1"/>
        </w:numPr>
        <w:rPr>
          <w:rFonts w:ascii="Arial" w:hAnsi="Arial" w:cs="Arial"/>
          <w:b/>
          <w:bCs/>
          <w:i/>
          <w:iCs/>
        </w:rPr>
      </w:pPr>
      <w:r w:rsidRPr="00560F87">
        <w:rPr>
          <w:rFonts w:ascii="Arial" w:hAnsi="Arial" w:cs="Arial"/>
          <w:b/>
          <w:bCs/>
          <w:i/>
          <w:iCs/>
        </w:rPr>
        <w:t>Carroll v. United States (1925)</w:t>
      </w:r>
    </w:p>
    <w:p w14:paraId="5B6197A6" w14:textId="4B26E4E5" w:rsidR="007358BB" w:rsidRDefault="007358BB" w:rsidP="007358BB">
      <w:pPr>
        <w:pStyle w:val="ListParagraph"/>
        <w:numPr>
          <w:ilvl w:val="3"/>
          <w:numId w:val="1"/>
        </w:numPr>
        <w:rPr>
          <w:rFonts w:ascii="Arial" w:hAnsi="Arial" w:cs="Arial"/>
        </w:rPr>
      </w:pPr>
      <w:r w:rsidRPr="007358BB">
        <w:rPr>
          <w:rFonts w:ascii="Arial" w:hAnsi="Arial" w:cs="Arial"/>
        </w:rPr>
        <w:t>The Court held that automobiles do not deserve the same degree of protection as people and homes</w:t>
      </w:r>
      <w:r>
        <w:rPr>
          <w:rFonts w:ascii="Arial" w:hAnsi="Arial" w:cs="Arial"/>
        </w:rPr>
        <w:t>.</w:t>
      </w:r>
    </w:p>
    <w:p w14:paraId="3BF2D322" w14:textId="77777777" w:rsidR="007358BB" w:rsidRDefault="007358BB" w:rsidP="007358BB">
      <w:pPr>
        <w:pStyle w:val="ListParagraph"/>
        <w:numPr>
          <w:ilvl w:val="3"/>
          <w:numId w:val="1"/>
        </w:numPr>
        <w:rPr>
          <w:rFonts w:ascii="Arial" w:hAnsi="Arial" w:cs="Arial"/>
        </w:rPr>
      </w:pPr>
      <w:r w:rsidRPr="007358BB">
        <w:rPr>
          <w:rFonts w:ascii="Arial" w:hAnsi="Arial" w:cs="Arial"/>
        </w:rPr>
        <w:t>In general, the Court has given the police broad authority to search cars without warrants because</w:t>
      </w:r>
      <w:r>
        <w:rPr>
          <w:rFonts w:ascii="Arial" w:hAnsi="Arial" w:cs="Arial"/>
        </w:rPr>
        <w:t>:</w:t>
      </w:r>
    </w:p>
    <w:p w14:paraId="27927EB4" w14:textId="77777777" w:rsidR="007358BB" w:rsidRDefault="007358BB" w:rsidP="007358BB">
      <w:pPr>
        <w:pStyle w:val="ListParagraph"/>
        <w:numPr>
          <w:ilvl w:val="4"/>
          <w:numId w:val="1"/>
        </w:numPr>
        <w:rPr>
          <w:rFonts w:ascii="Arial" w:hAnsi="Arial" w:cs="Arial"/>
        </w:rPr>
      </w:pPr>
      <w:r>
        <w:rPr>
          <w:rFonts w:ascii="Arial" w:hAnsi="Arial" w:cs="Arial"/>
        </w:rPr>
        <w:t>C</w:t>
      </w:r>
      <w:r w:rsidRPr="007358BB">
        <w:rPr>
          <w:rFonts w:ascii="Arial" w:hAnsi="Arial" w:cs="Arial"/>
        </w:rPr>
        <w:t>ars are mobile, and thus evidence can quickly be removed from the area under investigation</w:t>
      </w:r>
      <w:r>
        <w:rPr>
          <w:rFonts w:ascii="Arial" w:hAnsi="Arial" w:cs="Arial"/>
        </w:rPr>
        <w:t>.</w:t>
      </w:r>
    </w:p>
    <w:p w14:paraId="68FEAA3B" w14:textId="77777777" w:rsidR="007358BB" w:rsidRDefault="007358BB" w:rsidP="007358BB">
      <w:pPr>
        <w:pStyle w:val="ListParagraph"/>
        <w:numPr>
          <w:ilvl w:val="4"/>
          <w:numId w:val="1"/>
        </w:numPr>
        <w:rPr>
          <w:rFonts w:ascii="Arial" w:hAnsi="Arial" w:cs="Arial"/>
        </w:rPr>
      </w:pPr>
      <w:r>
        <w:rPr>
          <w:rFonts w:ascii="Arial" w:hAnsi="Arial" w:cs="Arial"/>
        </w:rPr>
        <w:t>A</w:t>
      </w:r>
      <w:r w:rsidRPr="007358BB">
        <w:rPr>
          <w:rFonts w:ascii="Arial" w:hAnsi="Arial" w:cs="Arial"/>
        </w:rPr>
        <w:t>utomobile windows allow outsiders to look in, and thus drivers have a lower expectation of privacy inside a car than they do in their homes</w:t>
      </w:r>
      <w:r>
        <w:rPr>
          <w:rFonts w:ascii="Arial" w:hAnsi="Arial" w:cs="Arial"/>
        </w:rPr>
        <w:t>.</w:t>
      </w:r>
    </w:p>
    <w:p w14:paraId="084B59A6" w14:textId="76D33225" w:rsidR="007358BB" w:rsidRDefault="007358BB" w:rsidP="007358BB">
      <w:pPr>
        <w:pStyle w:val="ListParagraph"/>
        <w:numPr>
          <w:ilvl w:val="4"/>
          <w:numId w:val="1"/>
        </w:numPr>
        <w:rPr>
          <w:rFonts w:ascii="Arial" w:hAnsi="Arial" w:cs="Arial"/>
        </w:rPr>
      </w:pPr>
      <w:r>
        <w:rPr>
          <w:rFonts w:ascii="Arial" w:hAnsi="Arial" w:cs="Arial"/>
        </w:rPr>
        <w:t>T</w:t>
      </w:r>
      <w:r w:rsidRPr="007358BB">
        <w:rPr>
          <w:rFonts w:ascii="Arial" w:hAnsi="Arial" w:cs="Arial"/>
        </w:rPr>
        <w:t>he government has a pervasive interest in regulating cars.</w:t>
      </w:r>
    </w:p>
    <w:p w14:paraId="46AEBC98" w14:textId="4ED895E7" w:rsidR="007358BB" w:rsidRPr="007358BB" w:rsidRDefault="007358BB" w:rsidP="007358BB">
      <w:pPr>
        <w:pStyle w:val="ListParagraph"/>
        <w:numPr>
          <w:ilvl w:val="3"/>
          <w:numId w:val="1"/>
        </w:numPr>
        <w:rPr>
          <w:rFonts w:ascii="Arial" w:hAnsi="Arial" w:cs="Arial"/>
        </w:rPr>
      </w:pPr>
      <w:r>
        <w:rPr>
          <w:rFonts w:ascii="Arial" w:hAnsi="Arial" w:cs="Arial"/>
        </w:rPr>
        <w:t>T</w:t>
      </w:r>
      <w:r w:rsidRPr="007358BB">
        <w:rPr>
          <w:rFonts w:ascii="Arial" w:hAnsi="Arial" w:cs="Arial"/>
        </w:rPr>
        <w:t>he Court was confronted with many car search questions beginning in the 1970s.</w:t>
      </w:r>
    </w:p>
    <w:p w14:paraId="25B0BE17" w14:textId="79791F1C" w:rsidR="00560F87" w:rsidRDefault="00560F87" w:rsidP="00560F87">
      <w:pPr>
        <w:pStyle w:val="ListParagraph"/>
        <w:numPr>
          <w:ilvl w:val="2"/>
          <w:numId w:val="1"/>
        </w:numPr>
        <w:rPr>
          <w:rFonts w:ascii="Arial" w:hAnsi="Arial" w:cs="Arial"/>
          <w:i/>
          <w:iCs/>
        </w:rPr>
      </w:pPr>
      <w:r w:rsidRPr="00560F87">
        <w:rPr>
          <w:rFonts w:ascii="Arial" w:hAnsi="Arial" w:cs="Arial"/>
          <w:i/>
          <w:iCs/>
        </w:rPr>
        <w:t>Safford Unified School District #1 v. Redding</w:t>
      </w:r>
      <w:r>
        <w:rPr>
          <w:rFonts w:ascii="Arial" w:hAnsi="Arial" w:cs="Arial"/>
          <w:i/>
          <w:iCs/>
        </w:rPr>
        <w:t xml:space="preserve"> (2009)</w:t>
      </w:r>
    </w:p>
    <w:p w14:paraId="466374C1" w14:textId="7E2D7E8A" w:rsidR="007358BB" w:rsidRDefault="007358BB" w:rsidP="007358BB">
      <w:pPr>
        <w:pStyle w:val="ListParagraph"/>
        <w:numPr>
          <w:ilvl w:val="3"/>
          <w:numId w:val="1"/>
        </w:numPr>
        <w:rPr>
          <w:rFonts w:ascii="Arial" w:hAnsi="Arial" w:cs="Arial"/>
        </w:rPr>
      </w:pPr>
      <w:r w:rsidRPr="007358BB">
        <w:rPr>
          <w:rFonts w:ascii="Arial" w:hAnsi="Arial" w:cs="Arial"/>
        </w:rPr>
        <w:t>This case provides a useful illustration of the Court’s sensitivity to protecting Fourth Amendment rights, even when there is a lower expectation of privacy.</w:t>
      </w:r>
    </w:p>
    <w:p w14:paraId="792B5F69" w14:textId="67C40D91" w:rsidR="001574CC" w:rsidRDefault="001574CC" w:rsidP="007358BB">
      <w:pPr>
        <w:pStyle w:val="ListParagraph"/>
        <w:numPr>
          <w:ilvl w:val="3"/>
          <w:numId w:val="1"/>
        </w:numPr>
        <w:rPr>
          <w:rFonts w:ascii="Arial" w:hAnsi="Arial" w:cs="Arial"/>
        </w:rPr>
      </w:pPr>
      <w:r w:rsidRPr="001574CC">
        <w:rPr>
          <w:rFonts w:ascii="Arial" w:hAnsi="Arial" w:cs="Arial"/>
        </w:rPr>
        <w:t>Savana Redding’s age and gender undoubtedly influenced the Court’s conclusion that her strip search was unreasonable.</w:t>
      </w:r>
    </w:p>
    <w:p w14:paraId="27062125" w14:textId="6EAB39EB" w:rsidR="001574CC" w:rsidRPr="007358BB" w:rsidRDefault="001574CC" w:rsidP="007358BB">
      <w:pPr>
        <w:pStyle w:val="ListParagraph"/>
        <w:numPr>
          <w:ilvl w:val="3"/>
          <w:numId w:val="1"/>
        </w:numPr>
        <w:rPr>
          <w:rFonts w:ascii="Arial" w:hAnsi="Arial" w:cs="Arial"/>
        </w:rPr>
      </w:pPr>
      <w:r w:rsidRPr="001574CC">
        <w:rPr>
          <w:rFonts w:ascii="Arial" w:hAnsi="Arial" w:cs="Arial"/>
        </w:rPr>
        <w:t>Outside the context of the public school setting, however, the justices have been more tolerant of such intrusive searches.</w:t>
      </w:r>
    </w:p>
    <w:p w14:paraId="63A88C5D" w14:textId="2C58BEDA" w:rsidR="00560F87" w:rsidRPr="001574CC" w:rsidRDefault="00560F87" w:rsidP="00560F87">
      <w:pPr>
        <w:pStyle w:val="ListParagraph"/>
        <w:numPr>
          <w:ilvl w:val="2"/>
          <w:numId w:val="1"/>
        </w:numPr>
        <w:rPr>
          <w:rFonts w:ascii="Arial" w:hAnsi="Arial" w:cs="Arial"/>
          <w:b/>
          <w:bCs/>
          <w:i/>
          <w:iCs/>
        </w:rPr>
      </w:pPr>
      <w:r w:rsidRPr="001574CC">
        <w:rPr>
          <w:rFonts w:ascii="Arial" w:hAnsi="Arial" w:cs="Arial"/>
          <w:b/>
          <w:bCs/>
          <w:i/>
          <w:iCs/>
        </w:rPr>
        <w:t>Florence v. Board of Chosen Freeholders of the County of Burlington (2012)</w:t>
      </w:r>
    </w:p>
    <w:p w14:paraId="7589D56C" w14:textId="1DF10CEE" w:rsidR="001574CC" w:rsidRDefault="001574CC" w:rsidP="001574CC">
      <w:pPr>
        <w:pStyle w:val="ListParagraph"/>
        <w:numPr>
          <w:ilvl w:val="3"/>
          <w:numId w:val="1"/>
        </w:numPr>
        <w:rPr>
          <w:rFonts w:ascii="Arial" w:hAnsi="Arial" w:cs="Arial"/>
        </w:rPr>
      </w:pPr>
      <w:r w:rsidRPr="001574CC">
        <w:rPr>
          <w:rFonts w:ascii="Arial" w:hAnsi="Arial" w:cs="Arial"/>
        </w:rPr>
        <w:t>The justices held that routine strip searches of incoming detainees at a county jail are constitutionally permissible even when the new inmate faces minor charges and has not yet been convicted.</w:t>
      </w:r>
    </w:p>
    <w:p w14:paraId="4532C7F4" w14:textId="4AFAB493" w:rsidR="001574CC" w:rsidRPr="001574CC" w:rsidRDefault="001574CC" w:rsidP="001574CC">
      <w:pPr>
        <w:pStyle w:val="ListParagraph"/>
        <w:numPr>
          <w:ilvl w:val="3"/>
          <w:numId w:val="1"/>
        </w:numPr>
        <w:rPr>
          <w:rFonts w:ascii="Arial" w:hAnsi="Arial" w:cs="Arial"/>
        </w:rPr>
      </w:pPr>
      <w:r w:rsidRPr="001574CC">
        <w:rPr>
          <w:rFonts w:ascii="Arial" w:hAnsi="Arial" w:cs="Arial"/>
        </w:rPr>
        <w:t>The majority reasoned that jail officials have ample justification to check newly arriving detainees for infectious diseases, weapons, and drugs and other contraband in order to secure the facility and protect other members of the inmate population.</w:t>
      </w:r>
    </w:p>
    <w:p w14:paraId="7146CCB2" w14:textId="0EC09413" w:rsidR="00560F87" w:rsidRDefault="00560F87" w:rsidP="00560F87">
      <w:pPr>
        <w:pStyle w:val="ListParagraph"/>
        <w:numPr>
          <w:ilvl w:val="2"/>
          <w:numId w:val="1"/>
        </w:numPr>
        <w:rPr>
          <w:rFonts w:ascii="Arial" w:hAnsi="Arial" w:cs="Arial"/>
          <w:b/>
          <w:bCs/>
          <w:i/>
          <w:iCs/>
        </w:rPr>
      </w:pPr>
      <w:r w:rsidRPr="00560F87">
        <w:rPr>
          <w:rFonts w:ascii="Arial" w:hAnsi="Arial" w:cs="Arial"/>
          <w:b/>
          <w:bCs/>
          <w:i/>
          <w:iCs/>
        </w:rPr>
        <w:t>Birchfield v. North Dakota (2016)</w:t>
      </w:r>
    </w:p>
    <w:p w14:paraId="44B8DC04" w14:textId="5C90282B" w:rsidR="001574CC" w:rsidRDefault="001574CC" w:rsidP="001574CC">
      <w:pPr>
        <w:pStyle w:val="ListParagraph"/>
        <w:numPr>
          <w:ilvl w:val="3"/>
          <w:numId w:val="1"/>
        </w:numPr>
        <w:rPr>
          <w:rFonts w:ascii="Arial" w:hAnsi="Arial" w:cs="Arial"/>
        </w:rPr>
      </w:pPr>
      <w:r w:rsidRPr="001574CC">
        <w:rPr>
          <w:rFonts w:ascii="Arial" w:hAnsi="Arial" w:cs="Arial"/>
        </w:rPr>
        <w:t>The issue was the degree to which the Fourth Amendment restricts police attempts to determine the extent of impairment of a suspected drunk driver.</w:t>
      </w:r>
    </w:p>
    <w:p w14:paraId="7F7FF48F" w14:textId="55660F2D" w:rsidR="001574CC" w:rsidRDefault="001574CC" w:rsidP="001574CC">
      <w:pPr>
        <w:pStyle w:val="ListParagraph"/>
        <w:numPr>
          <w:ilvl w:val="3"/>
          <w:numId w:val="1"/>
        </w:numPr>
        <w:rPr>
          <w:rFonts w:ascii="Arial" w:hAnsi="Arial" w:cs="Arial"/>
        </w:rPr>
      </w:pPr>
      <w:r w:rsidRPr="001574CC">
        <w:rPr>
          <w:rFonts w:ascii="Arial" w:hAnsi="Arial" w:cs="Arial"/>
        </w:rPr>
        <w:lastRenderedPageBreak/>
        <w:t>The justices drew a sharp distinction between breath tests and blood tests.</w:t>
      </w:r>
    </w:p>
    <w:p w14:paraId="06F63AAE" w14:textId="7C81F399" w:rsidR="001574CC" w:rsidRDefault="001574CC" w:rsidP="001574CC">
      <w:pPr>
        <w:pStyle w:val="ListParagraph"/>
        <w:numPr>
          <w:ilvl w:val="3"/>
          <w:numId w:val="1"/>
        </w:numPr>
        <w:rPr>
          <w:rFonts w:ascii="Arial" w:hAnsi="Arial" w:cs="Arial"/>
        </w:rPr>
      </w:pPr>
      <w:r>
        <w:rPr>
          <w:rFonts w:ascii="Arial" w:hAnsi="Arial" w:cs="Arial"/>
        </w:rPr>
        <w:t>T</w:t>
      </w:r>
      <w:r w:rsidRPr="001574CC">
        <w:rPr>
          <w:rFonts w:ascii="Arial" w:hAnsi="Arial" w:cs="Arial"/>
        </w:rPr>
        <w:t>he blood test with its necessary puncture of the skin is much more intrusive than a breath test.</w:t>
      </w:r>
    </w:p>
    <w:p w14:paraId="1CB3DC7F" w14:textId="5DD488B5" w:rsidR="001574CC" w:rsidRDefault="001574CC" w:rsidP="001574CC">
      <w:pPr>
        <w:pStyle w:val="ListParagraph"/>
        <w:numPr>
          <w:ilvl w:val="3"/>
          <w:numId w:val="1"/>
        </w:numPr>
        <w:rPr>
          <w:rFonts w:ascii="Arial" w:hAnsi="Arial" w:cs="Arial"/>
        </w:rPr>
      </w:pPr>
      <w:r w:rsidRPr="001574CC">
        <w:rPr>
          <w:rFonts w:ascii="Arial" w:hAnsi="Arial" w:cs="Arial"/>
        </w:rPr>
        <w:t>Consequently, the justices held that a state may conduct warrantless breath tests</w:t>
      </w:r>
      <w:r>
        <w:rPr>
          <w:rFonts w:ascii="Arial" w:hAnsi="Arial" w:cs="Arial"/>
        </w:rPr>
        <w:t>, but that</w:t>
      </w:r>
      <w:r w:rsidRPr="001574CC">
        <w:rPr>
          <w:rFonts w:ascii="Arial" w:hAnsi="Arial" w:cs="Arial"/>
        </w:rPr>
        <w:t xml:space="preserve"> blood tests require a warrant</w:t>
      </w:r>
      <w:r>
        <w:rPr>
          <w:rFonts w:ascii="Arial" w:hAnsi="Arial" w:cs="Arial"/>
        </w:rPr>
        <w:t>.</w:t>
      </w:r>
    </w:p>
    <w:p w14:paraId="1475745E" w14:textId="0B1292F3" w:rsidR="001574CC" w:rsidRDefault="001574CC" w:rsidP="001574CC">
      <w:pPr>
        <w:pStyle w:val="ListParagraph"/>
        <w:numPr>
          <w:ilvl w:val="2"/>
          <w:numId w:val="1"/>
        </w:numPr>
        <w:rPr>
          <w:rFonts w:ascii="Arial" w:hAnsi="Arial" w:cs="Arial"/>
          <w:i/>
          <w:iCs/>
        </w:rPr>
      </w:pPr>
      <w:r w:rsidRPr="001574CC">
        <w:rPr>
          <w:rFonts w:ascii="Arial" w:hAnsi="Arial" w:cs="Arial"/>
          <w:i/>
          <w:iCs/>
        </w:rPr>
        <w:t>Mitchell v. Wisconsin (2019)</w:t>
      </w:r>
    </w:p>
    <w:p w14:paraId="19AE3FCF" w14:textId="29157CC4" w:rsidR="001574CC" w:rsidRPr="001574CC" w:rsidRDefault="001574CC" w:rsidP="001574CC">
      <w:pPr>
        <w:pStyle w:val="ListParagraph"/>
        <w:numPr>
          <w:ilvl w:val="3"/>
          <w:numId w:val="1"/>
        </w:numPr>
        <w:rPr>
          <w:rFonts w:ascii="Arial" w:hAnsi="Arial" w:cs="Arial"/>
        </w:rPr>
      </w:pPr>
      <w:r w:rsidRPr="001574CC">
        <w:rPr>
          <w:rFonts w:ascii="Arial" w:hAnsi="Arial" w:cs="Arial"/>
        </w:rPr>
        <w:t>The Court upheld a blood test for an unconscious motorist suspected of drunk driving.</w:t>
      </w:r>
    </w:p>
    <w:p w14:paraId="5E2CFBBF" w14:textId="6E026C90" w:rsidR="00756365" w:rsidRDefault="00756365" w:rsidP="00756365">
      <w:pPr>
        <w:pStyle w:val="ListParagraph"/>
        <w:numPr>
          <w:ilvl w:val="1"/>
          <w:numId w:val="1"/>
        </w:numPr>
        <w:rPr>
          <w:rFonts w:ascii="Arial" w:hAnsi="Arial" w:cs="Arial"/>
        </w:rPr>
      </w:pPr>
      <w:r w:rsidRPr="00756365">
        <w:rPr>
          <w:rFonts w:ascii="Arial" w:hAnsi="Arial" w:cs="Arial"/>
        </w:rPr>
        <w:t>Enforcing the Fourth Amendment: The Exclusionary Rule</w:t>
      </w:r>
    </w:p>
    <w:p w14:paraId="47805051" w14:textId="1869DF18" w:rsidR="00560F87" w:rsidRDefault="00560F87" w:rsidP="00560F87">
      <w:pPr>
        <w:pStyle w:val="ListParagraph"/>
        <w:numPr>
          <w:ilvl w:val="2"/>
          <w:numId w:val="1"/>
        </w:numPr>
        <w:rPr>
          <w:rFonts w:ascii="Arial" w:hAnsi="Arial" w:cs="Arial"/>
          <w:b/>
          <w:bCs/>
          <w:i/>
          <w:iCs/>
        </w:rPr>
      </w:pPr>
      <w:r w:rsidRPr="00560F87">
        <w:rPr>
          <w:rFonts w:ascii="Arial" w:hAnsi="Arial" w:cs="Arial"/>
          <w:b/>
          <w:bCs/>
          <w:i/>
          <w:iCs/>
        </w:rPr>
        <w:t>Weeks v. United States (1914)</w:t>
      </w:r>
    </w:p>
    <w:p w14:paraId="2F074A57" w14:textId="3B4DB5F4" w:rsidR="001574CC" w:rsidRDefault="001574CC" w:rsidP="001574CC">
      <w:pPr>
        <w:pStyle w:val="ListParagraph"/>
        <w:numPr>
          <w:ilvl w:val="3"/>
          <w:numId w:val="1"/>
        </w:numPr>
        <w:rPr>
          <w:rFonts w:ascii="Arial" w:hAnsi="Arial" w:cs="Arial"/>
        </w:rPr>
      </w:pPr>
      <w:r w:rsidRPr="001574CC">
        <w:rPr>
          <w:rFonts w:ascii="Arial" w:hAnsi="Arial" w:cs="Arial"/>
        </w:rPr>
        <w:t>This case arose from a federal investigation into the activities of Fremont Weeks, who was suspected of illegally using the U.S. mail to transport lottery tickets.</w:t>
      </w:r>
    </w:p>
    <w:p w14:paraId="45D859D2" w14:textId="2216485A" w:rsidR="001574CC" w:rsidRDefault="001574CC" w:rsidP="001574CC">
      <w:pPr>
        <w:pStyle w:val="ListParagraph"/>
        <w:numPr>
          <w:ilvl w:val="3"/>
          <w:numId w:val="1"/>
        </w:numPr>
        <w:rPr>
          <w:rFonts w:ascii="Arial" w:hAnsi="Arial" w:cs="Arial"/>
        </w:rPr>
      </w:pPr>
      <w:r w:rsidRPr="001574CC">
        <w:rPr>
          <w:rFonts w:ascii="Arial" w:hAnsi="Arial" w:cs="Arial"/>
        </w:rPr>
        <w:t>On two occasions, law enforcement officers searched Weeks’s residence without a warrant and carried off boxes of his papers</w:t>
      </w:r>
      <w:r>
        <w:rPr>
          <w:rFonts w:ascii="Arial" w:hAnsi="Arial" w:cs="Arial"/>
        </w:rPr>
        <w:t xml:space="preserve"> </w:t>
      </w:r>
      <w:r w:rsidRPr="001574CC">
        <w:rPr>
          <w:rFonts w:ascii="Arial" w:hAnsi="Arial" w:cs="Arial"/>
        </w:rPr>
        <w:t>and various personal items, a clear violation of search and seizure rules.</w:t>
      </w:r>
    </w:p>
    <w:p w14:paraId="202B3D65" w14:textId="3C1338EB" w:rsidR="001574CC" w:rsidRDefault="001574CC" w:rsidP="001574CC">
      <w:pPr>
        <w:pStyle w:val="ListParagraph"/>
        <w:numPr>
          <w:ilvl w:val="3"/>
          <w:numId w:val="1"/>
        </w:numPr>
        <w:rPr>
          <w:rFonts w:ascii="Arial" w:hAnsi="Arial" w:cs="Arial"/>
        </w:rPr>
      </w:pPr>
      <w:r>
        <w:rPr>
          <w:rFonts w:ascii="Arial" w:hAnsi="Arial" w:cs="Arial"/>
        </w:rPr>
        <w:t>Justice Day wrote: “</w:t>
      </w:r>
      <w:r w:rsidRPr="001574CC">
        <w:rPr>
          <w:rFonts w:ascii="Arial" w:hAnsi="Arial" w:cs="Arial"/>
        </w:rPr>
        <w:t>If letters and private documents can thus be seized and held and used as evidence against a citizen accused of an offense, the protection of the Fourth Amendment declaring his right to be secure against such searches and seizures is of no value</w:t>
      </w:r>
      <w:r>
        <w:rPr>
          <w:rFonts w:ascii="Arial" w:hAnsi="Arial" w:cs="Arial"/>
        </w:rPr>
        <w:t>…</w:t>
      </w:r>
      <w:ins w:id="1" w:author="Editorial Integra" w:date="2024-08-30T10:10:00Z">
        <w:r w:rsidR="00CD5349">
          <w:rPr>
            <w:rFonts w:ascii="Arial" w:hAnsi="Arial" w:cs="Arial"/>
          </w:rPr>
          <w:t>.</w:t>
        </w:r>
      </w:ins>
      <w:r>
        <w:rPr>
          <w:rFonts w:ascii="Arial" w:hAnsi="Arial" w:cs="Arial"/>
        </w:rPr>
        <w:t>”</w:t>
      </w:r>
    </w:p>
    <w:p w14:paraId="56B6751C" w14:textId="753CD770" w:rsidR="001574CC" w:rsidRPr="001574CC" w:rsidRDefault="001574CC" w:rsidP="001574CC">
      <w:pPr>
        <w:pStyle w:val="ListParagraph"/>
        <w:numPr>
          <w:ilvl w:val="3"/>
          <w:numId w:val="1"/>
        </w:numPr>
        <w:rPr>
          <w:rFonts w:ascii="Arial" w:hAnsi="Arial" w:cs="Arial"/>
        </w:rPr>
      </w:pPr>
      <w:r>
        <w:rPr>
          <w:rFonts w:ascii="Arial" w:hAnsi="Arial" w:cs="Arial"/>
        </w:rPr>
        <w:t>T</w:t>
      </w:r>
      <w:r w:rsidRPr="001574CC">
        <w:rPr>
          <w:rFonts w:ascii="Arial" w:hAnsi="Arial" w:cs="Arial"/>
        </w:rPr>
        <w:t>he Court, through Justice Day, created the exclusionary rule: judges must exclude from trial any evidence gathered in violation of the Fourth Amendment.</w:t>
      </w:r>
    </w:p>
    <w:p w14:paraId="0AAD4CB2" w14:textId="2E063553" w:rsidR="00560F87" w:rsidRDefault="00560F87" w:rsidP="00560F87">
      <w:pPr>
        <w:pStyle w:val="ListParagraph"/>
        <w:numPr>
          <w:ilvl w:val="2"/>
          <w:numId w:val="1"/>
        </w:numPr>
        <w:rPr>
          <w:rFonts w:ascii="Arial" w:hAnsi="Arial" w:cs="Arial"/>
          <w:b/>
          <w:bCs/>
          <w:i/>
          <w:iCs/>
        </w:rPr>
      </w:pPr>
      <w:r w:rsidRPr="00560F87">
        <w:rPr>
          <w:rFonts w:ascii="Arial" w:hAnsi="Arial" w:cs="Arial"/>
          <w:b/>
          <w:bCs/>
          <w:i/>
          <w:iCs/>
        </w:rPr>
        <w:t>Wolf v. Colorado</w:t>
      </w:r>
      <w:r>
        <w:rPr>
          <w:rFonts w:ascii="Arial" w:hAnsi="Arial" w:cs="Arial"/>
          <w:b/>
          <w:bCs/>
          <w:i/>
          <w:iCs/>
        </w:rPr>
        <w:t xml:space="preserve"> (1949)</w:t>
      </w:r>
    </w:p>
    <w:p w14:paraId="339F40B0" w14:textId="7243B31F" w:rsidR="001574CC" w:rsidRDefault="001574CC" w:rsidP="001574CC">
      <w:pPr>
        <w:pStyle w:val="ListParagraph"/>
        <w:numPr>
          <w:ilvl w:val="3"/>
          <w:numId w:val="1"/>
        </w:numPr>
        <w:rPr>
          <w:rFonts w:ascii="Arial" w:hAnsi="Arial" w:cs="Arial"/>
        </w:rPr>
      </w:pPr>
      <w:r w:rsidRPr="001574CC">
        <w:rPr>
          <w:rFonts w:ascii="Arial" w:hAnsi="Arial" w:cs="Arial"/>
        </w:rPr>
        <w:t>This case involved a Colorado physician who was suspected of performing illegal abortions.</w:t>
      </w:r>
    </w:p>
    <w:p w14:paraId="4962A1BE" w14:textId="5F0B2786" w:rsidR="001574CC" w:rsidRDefault="001574CC" w:rsidP="001574CC">
      <w:pPr>
        <w:pStyle w:val="ListParagraph"/>
        <w:numPr>
          <w:ilvl w:val="3"/>
          <w:numId w:val="1"/>
        </w:numPr>
        <w:rPr>
          <w:rFonts w:ascii="Arial" w:hAnsi="Arial" w:cs="Arial"/>
        </w:rPr>
      </w:pPr>
      <w:r>
        <w:rPr>
          <w:rFonts w:ascii="Arial" w:hAnsi="Arial" w:cs="Arial"/>
        </w:rPr>
        <w:t>A</w:t>
      </w:r>
      <w:r w:rsidRPr="001574CC">
        <w:rPr>
          <w:rFonts w:ascii="Arial" w:hAnsi="Arial" w:cs="Arial"/>
        </w:rPr>
        <w:t xml:space="preserve"> deputy sheriff surreptitiously took Wolf’s appointment book and followed up on the names in it.</w:t>
      </w:r>
    </w:p>
    <w:p w14:paraId="74A8928F" w14:textId="1DD89192" w:rsidR="001574CC" w:rsidRDefault="001574CC" w:rsidP="001574CC">
      <w:pPr>
        <w:pStyle w:val="ListParagraph"/>
        <w:numPr>
          <w:ilvl w:val="3"/>
          <w:numId w:val="1"/>
        </w:numPr>
        <w:rPr>
          <w:rFonts w:ascii="Arial" w:hAnsi="Arial" w:cs="Arial"/>
        </w:rPr>
      </w:pPr>
      <w:r w:rsidRPr="001574CC">
        <w:rPr>
          <w:rFonts w:ascii="Arial" w:hAnsi="Arial" w:cs="Arial"/>
        </w:rPr>
        <w:t>Writing for the Court, Justice Felix Frankfurter agreed that the states had to obey the Fourth Amendment.</w:t>
      </w:r>
    </w:p>
    <w:p w14:paraId="4F9DD82B" w14:textId="77777777" w:rsidR="001574CC" w:rsidRDefault="001574CC" w:rsidP="001574CC">
      <w:pPr>
        <w:pStyle w:val="ListParagraph"/>
        <w:numPr>
          <w:ilvl w:val="3"/>
          <w:numId w:val="1"/>
        </w:numPr>
        <w:rPr>
          <w:rFonts w:ascii="Arial" w:hAnsi="Arial" w:cs="Arial"/>
        </w:rPr>
      </w:pPr>
      <w:r w:rsidRPr="001574CC">
        <w:rPr>
          <w:rFonts w:ascii="Arial" w:hAnsi="Arial" w:cs="Arial"/>
        </w:rPr>
        <w:t>The Court, however, refused to hold that the exclusionary rule was a necessary part of the Fourth Amendment.</w:t>
      </w:r>
    </w:p>
    <w:p w14:paraId="1D1AAFF6" w14:textId="031ECCA7" w:rsidR="001574CC" w:rsidRPr="001574CC" w:rsidRDefault="001574CC" w:rsidP="001574CC">
      <w:pPr>
        <w:pStyle w:val="ListParagraph"/>
        <w:numPr>
          <w:ilvl w:val="3"/>
          <w:numId w:val="1"/>
        </w:numPr>
        <w:rPr>
          <w:rFonts w:ascii="Arial" w:hAnsi="Arial" w:cs="Arial"/>
        </w:rPr>
      </w:pPr>
      <w:r w:rsidRPr="001574CC">
        <w:rPr>
          <w:rFonts w:ascii="Arial" w:hAnsi="Arial" w:cs="Arial"/>
        </w:rPr>
        <w:t>The rule, the Court said, was one method of enforcing search and seizure rights, but not the only one.</w:t>
      </w:r>
    </w:p>
    <w:p w14:paraId="1733006A" w14:textId="018871C2" w:rsidR="00560F87" w:rsidRDefault="00560F87" w:rsidP="00560F87">
      <w:pPr>
        <w:pStyle w:val="ListParagraph"/>
        <w:numPr>
          <w:ilvl w:val="2"/>
          <w:numId w:val="1"/>
        </w:numPr>
        <w:rPr>
          <w:rFonts w:ascii="Arial" w:hAnsi="Arial" w:cs="Arial"/>
          <w:i/>
          <w:iCs/>
        </w:rPr>
      </w:pPr>
      <w:r w:rsidRPr="00560F87">
        <w:rPr>
          <w:rFonts w:ascii="Arial" w:hAnsi="Arial" w:cs="Arial"/>
          <w:i/>
          <w:iCs/>
        </w:rPr>
        <w:t>Mapp v. Ohio (1961)</w:t>
      </w:r>
    </w:p>
    <w:p w14:paraId="6C9ED790" w14:textId="48BBF0B7" w:rsidR="00C83719" w:rsidRDefault="00C83719" w:rsidP="00C83719">
      <w:pPr>
        <w:pStyle w:val="ListParagraph"/>
        <w:numPr>
          <w:ilvl w:val="3"/>
          <w:numId w:val="1"/>
        </w:numPr>
        <w:rPr>
          <w:rFonts w:ascii="Arial" w:hAnsi="Arial" w:cs="Arial"/>
        </w:rPr>
      </w:pPr>
      <w:r w:rsidRPr="00C83719">
        <w:rPr>
          <w:rFonts w:ascii="Arial" w:hAnsi="Arial" w:cs="Arial"/>
        </w:rPr>
        <w:t>Dollree Mapp’s successful appeal to the Supreme Court was a major accomplishment for those who supported increased protections for the criminally accused.</w:t>
      </w:r>
    </w:p>
    <w:p w14:paraId="0504A07A" w14:textId="2EF1AD7E" w:rsidR="00120232" w:rsidRPr="00C83719" w:rsidRDefault="00120232" w:rsidP="00C83719">
      <w:pPr>
        <w:pStyle w:val="ListParagraph"/>
        <w:numPr>
          <w:ilvl w:val="3"/>
          <w:numId w:val="1"/>
        </w:numPr>
        <w:rPr>
          <w:rFonts w:ascii="Arial" w:hAnsi="Arial" w:cs="Arial"/>
        </w:rPr>
      </w:pPr>
      <w:r w:rsidRPr="00120232">
        <w:rPr>
          <w:rFonts w:ascii="Arial" w:hAnsi="Arial" w:cs="Arial"/>
        </w:rPr>
        <w:t xml:space="preserve">Beyond Ms. Mapp’s victory, the application of the exclusionary rule to the states was a revolutionary decision of the Warren </w:t>
      </w:r>
      <w:r w:rsidRPr="00120232">
        <w:rPr>
          <w:rFonts w:ascii="Arial" w:hAnsi="Arial" w:cs="Arial"/>
        </w:rPr>
        <w:lastRenderedPageBreak/>
        <w:t>Court, not least because it accentuated the highly politicized nature of criminal law.</w:t>
      </w:r>
    </w:p>
    <w:p w14:paraId="0AEEDEC5" w14:textId="78485809" w:rsidR="00756365" w:rsidRDefault="00756365" w:rsidP="00756365">
      <w:pPr>
        <w:pStyle w:val="ListParagraph"/>
        <w:numPr>
          <w:ilvl w:val="1"/>
          <w:numId w:val="1"/>
        </w:numPr>
        <w:rPr>
          <w:rFonts w:ascii="Arial" w:hAnsi="Arial" w:cs="Arial"/>
        </w:rPr>
      </w:pPr>
      <w:r w:rsidRPr="00756365">
        <w:rPr>
          <w:rFonts w:ascii="Arial" w:hAnsi="Arial" w:cs="Arial"/>
        </w:rPr>
        <w:t>Exceptions to the Exclusionary Rule</w:t>
      </w:r>
    </w:p>
    <w:p w14:paraId="2F67B175" w14:textId="529B2D9E" w:rsidR="00560F87" w:rsidRDefault="00560F87" w:rsidP="00560F87">
      <w:pPr>
        <w:pStyle w:val="ListParagraph"/>
        <w:numPr>
          <w:ilvl w:val="2"/>
          <w:numId w:val="1"/>
        </w:numPr>
        <w:rPr>
          <w:rFonts w:ascii="Arial" w:hAnsi="Arial" w:cs="Arial"/>
          <w:i/>
          <w:iCs/>
        </w:rPr>
      </w:pPr>
      <w:r w:rsidRPr="00560F87">
        <w:rPr>
          <w:rFonts w:ascii="Arial" w:hAnsi="Arial" w:cs="Arial"/>
          <w:i/>
          <w:iCs/>
        </w:rPr>
        <w:t>United States v. Leon (1984)</w:t>
      </w:r>
    </w:p>
    <w:p w14:paraId="6E06C0AE" w14:textId="1D65C0F1" w:rsidR="00120232" w:rsidRDefault="00120232" w:rsidP="00120232">
      <w:pPr>
        <w:pStyle w:val="ListParagraph"/>
        <w:numPr>
          <w:ilvl w:val="3"/>
          <w:numId w:val="1"/>
        </w:numPr>
        <w:rPr>
          <w:rFonts w:ascii="Arial" w:hAnsi="Arial" w:cs="Arial"/>
        </w:rPr>
      </w:pPr>
      <w:r w:rsidRPr="00120232">
        <w:rPr>
          <w:rFonts w:ascii="Arial" w:hAnsi="Arial" w:cs="Arial"/>
        </w:rPr>
        <w:t>The Court endorsed the most significant of the proposed modifications to Mapp: the good faith exception to the exclusionary rule.</w:t>
      </w:r>
    </w:p>
    <w:p w14:paraId="11193E89" w14:textId="77777777" w:rsidR="00120232" w:rsidRDefault="00120232" w:rsidP="00120232">
      <w:pPr>
        <w:pStyle w:val="ListParagraph"/>
        <w:numPr>
          <w:ilvl w:val="3"/>
          <w:numId w:val="1"/>
        </w:numPr>
        <w:rPr>
          <w:rFonts w:ascii="Arial" w:hAnsi="Arial" w:cs="Arial"/>
        </w:rPr>
      </w:pPr>
      <w:r w:rsidRPr="00120232">
        <w:rPr>
          <w:rFonts w:ascii="Arial" w:hAnsi="Arial" w:cs="Arial"/>
        </w:rPr>
        <w:t>Justice White’s opinion rests on the view that the purpose of the exclusionary rule is to serve as a deterrent against police misbehavior.</w:t>
      </w:r>
    </w:p>
    <w:p w14:paraId="55C5CA05" w14:textId="5C8C655B" w:rsidR="00120232" w:rsidRPr="00120232" w:rsidRDefault="00120232" w:rsidP="00120232">
      <w:pPr>
        <w:pStyle w:val="ListParagraph"/>
        <w:numPr>
          <w:ilvl w:val="3"/>
          <w:numId w:val="1"/>
        </w:numPr>
        <w:rPr>
          <w:rFonts w:ascii="Arial" w:hAnsi="Arial" w:cs="Arial"/>
        </w:rPr>
      </w:pPr>
      <w:r w:rsidRPr="00120232">
        <w:rPr>
          <w:rFonts w:ascii="Arial" w:hAnsi="Arial" w:cs="Arial"/>
        </w:rPr>
        <w:t>When police act in good faith, as they did in this case, the punitive aspect of the exclusionary rule becomes irrelevant.</w:t>
      </w:r>
    </w:p>
    <w:p w14:paraId="04A35B98" w14:textId="21A0E85D" w:rsidR="00560F87" w:rsidRDefault="00560F87" w:rsidP="00560F87">
      <w:pPr>
        <w:pStyle w:val="ListParagraph"/>
        <w:numPr>
          <w:ilvl w:val="2"/>
          <w:numId w:val="1"/>
        </w:numPr>
        <w:rPr>
          <w:rFonts w:ascii="Arial" w:hAnsi="Arial" w:cs="Arial"/>
          <w:i/>
          <w:iCs/>
        </w:rPr>
      </w:pPr>
      <w:r w:rsidRPr="00560F87">
        <w:rPr>
          <w:rFonts w:ascii="Arial" w:hAnsi="Arial" w:cs="Arial"/>
          <w:i/>
          <w:iCs/>
        </w:rPr>
        <w:t>Hudson v. Michigan</w:t>
      </w:r>
      <w:r>
        <w:rPr>
          <w:rFonts w:ascii="Arial" w:hAnsi="Arial" w:cs="Arial"/>
          <w:i/>
          <w:iCs/>
        </w:rPr>
        <w:t xml:space="preserve"> (2006)</w:t>
      </w:r>
    </w:p>
    <w:p w14:paraId="052B80F1" w14:textId="32664CF6" w:rsidR="00120232" w:rsidRDefault="00120232" w:rsidP="00120232">
      <w:pPr>
        <w:pStyle w:val="ListParagraph"/>
        <w:numPr>
          <w:ilvl w:val="3"/>
          <w:numId w:val="1"/>
        </w:numPr>
        <w:rPr>
          <w:rFonts w:ascii="Arial" w:hAnsi="Arial" w:cs="Arial"/>
        </w:rPr>
      </w:pPr>
      <w:r w:rsidRPr="00120232">
        <w:rPr>
          <w:rFonts w:ascii="Arial" w:hAnsi="Arial" w:cs="Arial"/>
        </w:rPr>
        <w:t>The court approved the use of evidence gathered by police who entered a home without following proper procedures.</w:t>
      </w:r>
    </w:p>
    <w:p w14:paraId="44726426" w14:textId="36A787CC" w:rsidR="00120232" w:rsidRPr="00120232" w:rsidRDefault="00120232" w:rsidP="00120232">
      <w:pPr>
        <w:pStyle w:val="ListParagraph"/>
        <w:numPr>
          <w:ilvl w:val="3"/>
          <w:numId w:val="1"/>
        </w:numPr>
        <w:rPr>
          <w:rFonts w:ascii="Arial" w:hAnsi="Arial" w:cs="Arial"/>
        </w:rPr>
      </w:pPr>
      <w:r w:rsidRPr="00120232">
        <w:rPr>
          <w:rFonts w:ascii="Arial" w:hAnsi="Arial" w:cs="Arial"/>
          <w:i/>
          <w:iCs/>
        </w:rPr>
        <w:t>Hudson</w:t>
      </w:r>
      <w:r w:rsidRPr="00120232">
        <w:rPr>
          <w:rFonts w:ascii="Arial" w:hAnsi="Arial" w:cs="Arial"/>
        </w:rPr>
        <w:t xml:space="preserve"> joins a number of other cases that have established various exceptions to the exclusionary rule</w:t>
      </w:r>
      <w:r>
        <w:rPr>
          <w:rFonts w:ascii="Arial" w:hAnsi="Arial" w:cs="Arial"/>
        </w:rPr>
        <w:t>.</w:t>
      </w:r>
    </w:p>
    <w:p w14:paraId="2D1B243C" w14:textId="7B9E7527" w:rsidR="00756365" w:rsidRDefault="00756365" w:rsidP="00756365">
      <w:pPr>
        <w:pStyle w:val="ListParagraph"/>
        <w:numPr>
          <w:ilvl w:val="0"/>
          <w:numId w:val="1"/>
        </w:numPr>
        <w:rPr>
          <w:rFonts w:ascii="Arial" w:hAnsi="Arial" w:cs="Arial"/>
        </w:rPr>
      </w:pPr>
      <w:r w:rsidRPr="00756365">
        <w:rPr>
          <w:rFonts w:ascii="Arial" w:hAnsi="Arial" w:cs="Arial"/>
        </w:rPr>
        <w:t>The Fifth Amendment and Self-Incrimination</w:t>
      </w:r>
    </w:p>
    <w:p w14:paraId="4AD3523A" w14:textId="402A0664" w:rsidR="00560F87" w:rsidRDefault="00756365" w:rsidP="00560F87">
      <w:pPr>
        <w:pStyle w:val="ListParagraph"/>
        <w:numPr>
          <w:ilvl w:val="1"/>
          <w:numId w:val="1"/>
        </w:numPr>
        <w:rPr>
          <w:rFonts w:ascii="Arial" w:hAnsi="Arial" w:cs="Arial"/>
        </w:rPr>
      </w:pPr>
      <w:r w:rsidRPr="00756365">
        <w:rPr>
          <w:rFonts w:ascii="Arial" w:hAnsi="Arial" w:cs="Arial"/>
        </w:rPr>
        <w:t>The Self-Incrimination Clause and Testimony</w:t>
      </w:r>
    </w:p>
    <w:p w14:paraId="6518AC82" w14:textId="1287E8E9" w:rsidR="00120232" w:rsidRDefault="00120232" w:rsidP="00120232">
      <w:pPr>
        <w:pStyle w:val="ListParagraph"/>
        <w:numPr>
          <w:ilvl w:val="2"/>
          <w:numId w:val="1"/>
        </w:numPr>
        <w:rPr>
          <w:rFonts w:ascii="Arial" w:hAnsi="Arial" w:cs="Arial"/>
        </w:rPr>
      </w:pPr>
      <w:r>
        <w:rPr>
          <w:rFonts w:ascii="Arial" w:hAnsi="Arial" w:cs="Arial"/>
        </w:rPr>
        <w:t>A</w:t>
      </w:r>
      <w:r w:rsidRPr="00120232">
        <w:rPr>
          <w:rFonts w:ascii="Arial" w:hAnsi="Arial" w:cs="Arial"/>
        </w:rPr>
        <w:t xml:space="preserve"> defendant in a criminal case cannot be compelled to take the witness stand to give testimony</w:t>
      </w:r>
      <w:r>
        <w:rPr>
          <w:rFonts w:ascii="Arial" w:hAnsi="Arial" w:cs="Arial"/>
        </w:rPr>
        <w:t>.</w:t>
      </w:r>
    </w:p>
    <w:p w14:paraId="0A9ADBBD" w14:textId="6F50CB66" w:rsidR="00120232" w:rsidRDefault="00120232" w:rsidP="00120232">
      <w:pPr>
        <w:pStyle w:val="ListParagraph"/>
        <w:numPr>
          <w:ilvl w:val="2"/>
          <w:numId w:val="1"/>
        </w:numPr>
        <w:rPr>
          <w:rFonts w:ascii="Arial" w:hAnsi="Arial" w:cs="Arial"/>
        </w:rPr>
      </w:pPr>
      <w:r w:rsidRPr="00120232">
        <w:rPr>
          <w:rFonts w:ascii="Arial" w:hAnsi="Arial" w:cs="Arial"/>
        </w:rPr>
        <w:t>Demanding that a defendant do so in many cases would force the defendant to make a choice between admitting guilt or committing perjury.</w:t>
      </w:r>
    </w:p>
    <w:p w14:paraId="5998619F" w14:textId="3BA7520B" w:rsidR="00120232" w:rsidRDefault="00120232" w:rsidP="00120232">
      <w:pPr>
        <w:pStyle w:val="ListParagraph"/>
        <w:numPr>
          <w:ilvl w:val="2"/>
          <w:numId w:val="1"/>
        </w:numPr>
        <w:rPr>
          <w:rFonts w:ascii="Arial" w:hAnsi="Arial" w:cs="Arial"/>
        </w:rPr>
      </w:pPr>
      <w:r w:rsidRPr="00120232">
        <w:rPr>
          <w:rFonts w:ascii="Arial" w:hAnsi="Arial" w:cs="Arial"/>
        </w:rPr>
        <w:t>If a criminal defendant refuses to take the witness stand, no implication of guilt may be drawn.</w:t>
      </w:r>
    </w:p>
    <w:p w14:paraId="1E546578" w14:textId="4AD63050" w:rsidR="00120232" w:rsidRDefault="00120232" w:rsidP="00120232">
      <w:pPr>
        <w:pStyle w:val="ListParagraph"/>
        <w:numPr>
          <w:ilvl w:val="2"/>
          <w:numId w:val="1"/>
        </w:numPr>
        <w:rPr>
          <w:rFonts w:ascii="Arial" w:hAnsi="Arial" w:cs="Arial"/>
        </w:rPr>
      </w:pPr>
      <w:r w:rsidRPr="00120232">
        <w:rPr>
          <w:rFonts w:ascii="Arial" w:hAnsi="Arial" w:cs="Arial"/>
        </w:rPr>
        <w:t>The government is prohibited from coercing a person to testify.</w:t>
      </w:r>
    </w:p>
    <w:p w14:paraId="3331134A" w14:textId="0466441A" w:rsidR="00120232" w:rsidRPr="00560F87" w:rsidRDefault="00120232" w:rsidP="00120232">
      <w:pPr>
        <w:pStyle w:val="ListParagraph"/>
        <w:numPr>
          <w:ilvl w:val="2"/>
          <w:numId w:val="1"/>
        </w:numPr>
        <w:rPr>
          <w:rFonts w:ascii="Arial" w:hAnsi="Arial" w:cs="Arial"/>
        </w:rPr>
      </w:pPr>
      <w:r w:rsidRPr="00120232">
        <w:rPr>
          <w:rFonts w:ascii="Arial" w:hAnsi="Arial" w:cs="Arial"/>
        </w:rPr>
        <w:t>The right not to testify</w:t>
      </w:r>
      <w:r>
        <w:rPr>
          <w:rFonts w:ascii="Arial" w:hAnsi="Arial" w:cs="Arial"/>
        </w:rPr>
        <w:t xml:space="preserve"> </w:t>
      </w:r>
      <w:r w:rsidRPr="00120232">
        <w:rPr>
          <w:rFonts w:ascii="Arial" w:hAnsi="Arial" w:cs="Arial"/>
        </w:rPr>
        <w:t>applies to any government trial or hearing</w:t>
      </w:r>
      <w:r>
        <w:rPr>
          <w:rFonts w:ascii="Arial" w:hAnsi="Arial" w:cs="Arial"/>
        </w:rPr>
        <w:t>.</w:t>
      </w:r>
    </w:p>
    <w:p w14:paraId="7B98C154" w14:textId="49EA8DEA" w:rsidR="00756365" w:rsidRDefault="00756365" w:rsidP="00756365">
      <w:pPr>
        <w:pStyle w:val="ListParagraph"/>
        <w:numPr>
          <w:ilvl w:val="1"/>
          <w:numId w:val="1"/>
        </w:numPr>
        <w:rPr>
          <w:rFonts w:ascii="Arial" w:hAnsi="Arial" w:cs="Arial"/>
        </w:rPr>
      </w:pPr>
      <w:r w:rsidRPr="00756365">
        <w:rPr>
          <w:rFonts w:ascii="Arial" w:hAnsi="Arial" w:cs="Arial"/>
        </w:rPr>
        <w:t>The Self-Incrimination Clause and Police Interrogations</w:t>
      </w:r>
    </w:p>
    <w:p w14:paraId="0DDBFBCF" w14:textId="77777777" w:rsidR="00560F87" w:rsidRDefault="00560F87" w:rsidP="00560F87">
      <w:pPr>
        <w:pStyle w:val="ListParagraph"/>
        <w:numPr>
          <w:ilvl w:val="2"/>
          <w:numId w:val="1"/>
        </w:numPr>
        <w:rPr>
          <w:rFonts w:ascii="Arial" w:hAnsi="Arial" w:cs="Arial"/>
          <w:b/>
          <w:bCs/>
          <w:i/>
          <w:iCs/>
        </w:rPr>
      </w:pPr>
      <w:r w:rsidRPr="00560F87">
        <w:rPr>
          <w:rFonts w:ascii="Arial" w:hAnsi="Arial" w:cs="Arial"/>
          <w:b/>
          <w:bCs/>
          <w:i/>
          <w:iCs/>
        </w:rPr>
        <w:t>Brown v. Mississippi (1936)</w:t>
      </w:r>
    </w:p>
    <w:p w14:paraId="05350E54" w14:textId="065D99E4" w:rsidR="00120232" w:rsidRDefault="00120232" w:rsidP="00120232">
      <w:pPr>
        <w:pStyle w:val="ListParagraph"/>
        <w:numPr>
          <w:ilvl w:val="3"/>
          <w:numId w:val="1"/>
        </w:numPr>
        <w:rPr>
          <w:rFonts w:ascii="Arial" w:hAnsi="Arial" w:cs="Arial"/>
        </w:rPr>
      </w:pPr>
      <w:r w:rsidRPr="00120232">
        <w:rPr>
          <w:rFonts w:ascii="Arial" w:hAnsi="Arial" w:cs="Arial"/>
        </w:rPr>
        <w:t>Law enforcement officers, with the assistance of other racist citizens, stripped, whipped, hanged until near death, and otherwise physically tortured Black suspects to force them into confessing to a murder.</w:t>
      </w:r>
    </w:p>
    <w:p w14:paraId="36DF5D9F" w14:textId="36AAF04D" w:rsidR="00120232" w:rsidRPr="00120232" w:rsidRDefault="00120232" w:rsidP="00120232">
      <w:pPr>
        <w:pStyle w:val="ListParagraph"/>
        <w:numPr>
          <w:ilvl w:val="3"/>
          <w:numId w:val="1"/>
        </w:numPr>
        <w:rPr>
          <w:rFonts w:ascii="Arial" w:hAnsi="Arial" w:cs="Arial"/>
        </w:rPr>
      </w:pPr>
      <w:r w:rsidRPr="00120232">
        <w:rPr>
          <w:rFonts w:ascii="Arial" w:hAnsi="Arial" w:cs="Arial"/>
        </w:rPr>
        <w:t>Justice Charles Evans Hughes stated, “It would be difficult to conceive of methods more revolting to the sense of justice than those taken to procure the confessions of these petitioners.”</w:t>
      </w:r>
    </w:p>
    <w:p w14:paraId="15D4894E" w14:textId="5B1DAAB0" w:rsidR="00ED0EC1" w:rsidRDefault="00ED0EC1" w:rsidP="00560F87">
      <w:pPr>
        <w:pStyle w:val="ListParagraph"/>
        <w:numPr>
          <w:ilvl w:val="2"/>
          <w:numId w:val="1"/>
        </w:numPr>
        <w:rPr>
          <w:rFonts w:ascii="Arial" w:hAnsi="Arial" w:cs="Arial"/>
          <w:i/>
          <w:iCs/>
        </w:rPr>
      </w:pPr>
      <w:r w:rsidRPr="00ED0EC1">
        <w:rPr>
          <w:rFonts w:ascii="Arial" w:hAnsi="Arial" w:cs="Arial"/>
          <w:i/>
          <w:iCs/>
        </w:rPr>
        <w:t>Spano v. New York (1959)</w:t>
      </w:r>
    </w:p>
    <w:p w14:paraId="5A57A551" w14:textId="77777777" w:rsidR="00ED0EC1" w:rsidRPr="00ED0EC1" w:rsidRDefault="00ED0EC1" w:rsidP="00ED0EC1">
      <w:pPr>
        <w:pStyle w:val="ListParagraph"/>
        <w:numPr>
          <w:ilvl w:val="3"/>
          <w:numId w:val="1"/>
        </w:numPr>
        <w:rPr>
          <w:rFonts w:ascii="Arial" w:hAnsi="Arial" w:cs="Arial"/>
        </w:rPr>
      </w:pPr>
      <w:r w:rsidRPr="00ED0EC1">
        <w:rPr>
          <w:rFonts w:ascii="Arial" w:hAnsi="Arial" w:cs="Arial"/>
        </w:rPr>
        <w:t>The Court struck a blow against the use of psychological coercion.</w:t>
      </w:r>
    </w:p>
    <w:p w14:paraId="6F6DEA37" w14:textId="77777777" w:rsidR="00ED0EC1" w:rsidRPr="00ED0EC1" w:rsidRDefault="00ED0EC1" w:rsidP="00ED0EC1">
      <w:pPr>
        <w:pStyle w:val="ListParagraph"/>
        <w:numPr>
          <w:ilvl w:val="3"/>
          <w:numId w:val="1"/>
        </w:numPr>
        <w:rPr>
          <w:rFonts w:ascii="Arial" w:hAnsi="Arial" w:cs="Arial"/>
        </w:rPr>
      </w:pPr>
      <w:r w:rsidRPr="00ED0EC1">
        <w:rPr>
          <w:rFonts w:ascii="Arial" w:hAnsi="Arial" w:cs="Arial"/>
        </w:rPr>
        <w:t>Vincent Joseph Spano, an Italian immigrant with little formal education and a history of emotional instability, was psychologically coerced by police into confessing to a murder.</w:t>
      </w:r>
    </w:p>
    <w:p w14:paraId="3A71836A" w14:textId="66BF3F5B" w:rsidR="00ED0EC1" w:rsidRDefault="00ED0EC1" w:rsidP="00ED0EC1">
      <w:pPr>
        <w:pStyle w:val="ListParagraph"/>
        <w:numPr>
          <w:ilvl w:val="3"/>
          <w:numId w:val="1"/>
        </w:numPr>
        <w:rPr>
          <w:rFonts w:ascii="Arial" w:hAnsi="Arial" w:cs="Arial"/>
          <w:i/>
          <w:iCs/>
        </w:rPr>
      </w:pPr>
      <w:r w:rsidRPr="00ED0EC1">
        <w:rPr>
          <w:rFonts w:ascii="Arial" w:hAnsi="Arial" w:cs="Arial"/>
        </w:rPr>
        <w:t>The justices unanimously agreed that the police violated Spano's rights: intense psychological coercion has no place in a modern criminal justice system.</w:t>
      </w:r>
    </w:p>
    <w:p w14:paraId="4B57E0C8" w14:textId="7285E5F9" w:rsidR="00560F87" w:rsidRDefault="00560F87" w:rsidP="00560F87">
      <w:pPr>
        <w:pStyle w:val="ListParagraph"/>
        <w:numPr>
          <w:ilvl w:val="2"/>
          <w:numId w:val="1"/>
        </w:numPr>
        <w:rPr>
          <w:rFonts w:ascii="Arial" w:hAnsi="Arial" w:cs="Arial"/>
          <w:i/>
          <w:iCs/>
        </w:rPr>
      </w:pPr>
      <w:r w:rsidRPr="00560F87">
        <w:rPr>
          <w:rFonts w:ascii="Arial" w:hAnsi="Arial" w:cs="Arial"/>
          <w:i/>
          <w:iCs/>
        </w:rPr>
        <w:lastRenderedPageBreak/>
        <w:t>Escobedo v. Illinois (1964)</w:t>
      </w:r>
    </w:p>
    <w:p w14:paraId="2582EE96" w14:textId="67BDE5F2" w:rsidR="00ED0EC1" w:rsidRDefault="00ED0EC1" w:rsidP="00120232">
      <w:pPr>
        <w:pStyle w:val="ListParagraph"/>
        <w:numPr>
          <w:ilvl w:val="3"/>
          <w:numId w:val="1"/>
        </w:numPr>
        <w:rPr>
          <w:rFonts w:ascii="Arial" w:hAnsi="Arial" w:cs="Arial"/>
        </w:rPr>
      </w:pPr>
      <w:r w:rsidRPr="00ED0EC1">
        <w:rPr>
          <w:rFonts w:ascii="Arial" w:hAnsi="Arial" w:cs="Arial"/>
        </w:rPr>
        <w:t>Coercion, the majority concluded, may take place even if overt physical or psychological pressure is not present.</w:t>
      </w:r>
    </w:p>
    <w:p w14:paraId="7AA1D9C7" w14:textId="2324AF96" w:rsidR="00ED0EC1" w:rsidRDefault="00ED0EC1" w:rsidP="00120232">
      <w:pPr>
        <w:pStyle w:val="ListParagraph"/>
        <w:numPr>
          <w:ilvl w:val="3"/>
          <w:numId w:val="1"/>
        </w:numPr>
        <w:rPr>
          <w:rFonts w:ascii="Arial" w:hAnsi="Arial" w:cs="Arial"/>
        </w:rPr>
      </w:pPr>
      <w:r w:rsidRPr="00ED0EC1">
        <w:rPr>
          <w:rFonts w:ascii="Arial" w:hAnsi="Arial" w:cs="Arial"/>
        </w:rPr>
        <w:t>When arrested and brought to the police station for questioning, a suspect does not stand on equal footing with law enforcement authorities.</w:t>
      </w:r>
    </w:p>
    <w:p w14:paraId="1819EB49" w14:textId="2C424E8D" w:rsidR="00ED0EC1" w:rsidRPr="00120232" w:rsidRDefault="00ED0EC1" w:rsidP="00120232">
      <w:pPr>
        <w:pStyle w:val="ListParagraph"/>
        <w:numPr>
          <w:ilvl w:val="3"/>
          <w:numId w:val="1"/>
        </w:numPr>
        <w:rPr>
          <w:rFonts w:ascii="Arial" w:hAnsi="Arial" w:cs="Arial"/>
        </w:rPr>
      </w:pPr>
      <w:r w:rsidRPr="00ED0EC1">
        <w:rPr>
          <w:rFonts w:ascii="Arial" w:hAnsi="Arial" w:cs="Arial"/>
        </w:rPr>
        <w:t>The presence of an attorney, the Court said, serves to guard against both obvious and subtle methods to coerce a confession from a suspect.</w:t>
      </w:r>
    </w:p>
    <w:p w14:paraId="0557356C" w14:textId="77777777" w:rsidR="00560F87" w:rsidRDefault="00560F87" w:rsidP="00560F87">
      <w:pPr>
        <w:pStyle w:val="ListParagraph"/>
        <w:numPr>
          <w:ilvl w:val="2"/>
          <w:numId w:val="1"/>
        </w:numPr>
        <w:rPr>
          <w:rFonts w:ascii="Arial" w:hAnsi="Arial" w:cs="Arial"/>
          <w:i/>
          <w:iCs/>
        </w:rPr>
      </w:pPr>
      <w:r w:rsidRPr="00560F87">
        <w:rPr>
          <w:rFonts w:ascii="Arial" w:hAnsi="Arial" w:cs="Arial"/>
          <w:i/>
          <w:iCs/>
        </w:rPr>
        <w:t>Miranda v. Arizona</w:t>
      </w:r>
      <w:r>
        <w:rPr>
          <w:rFonts w:ascii="Arial" w:hAnsi="Arial" w:cs="Arial"/>
          <w:i/>
          <w:iCs/>
        </w:rPr>
        <w:t xml:space="preserve"> (1966)</w:t>
      </w:r>
    </w:p>
    <w:p w14:paraId="5FFF8259" w14:textId="2DD95B7C" w:rsidR="00ED0EC1" w:rsidRDefault="00ED0EC1" w:rsidP="00ED0EC1">
      <w:pPr>
        <w:pStyle w:val="ListParagraph"/>
        <w:numPr>
          <w:ilvl w:val="3"/>
          <w:numId w:val="1"/>
        </w:numPr>
        <w:rPr>
          <w:rFonts w:ascii="Arial" w:hAnsi="Arial" w:cs="Arial"/>
        </w:rPr>
      </w:pPr>
      <w:r w:rsidRPr="00ED0EC1">
        <w:rPr>
          <w:rFonts w:ascii="Arial" w:hAnsi="Arial" w:cs="Arial"/>
        </w:rPr>
        <w:t>The justices thought it too dangerous to ignore the likelihood that individuals would forgo their privilege against self-incrimination under intense and ultimately coercive police questioning.</w:t>
      </w:r>
    </w:p>
    <w:p w14:paraId="7C244660" w14:textId="4D3A5C90" w:rsidR="00ED0EC1" w:rsidRDefault="00ED0EC1" w:rsidP="00ED0EC1">
      <w:pPr>
        <w:pStyle w:val="ListParagraph"/>
        <w:numPr>
          <w:ilvl w:val="3"/>
          <w:numId w:val="1"/>
        </w:numPr>
        <w:rPr>
          <w:rFonts w:ascii="Arial" w:hAnsi="Arial" w:cs="Arial"/>
        </w:rPr>
      </w:pPr>
      <w:r w:rsidRPr="00ED0EC1">
        <w:rPr>
          <w:rFonts w:ascii="Arial" w:hAnsi="Arial" w:cs="Arial"/>
        </w:rPr>
        <w:t xml:space="preserve">The solution, according to Chief Justice Warren’s majority opinion, was to require police to read the so-called </w:t>
      </w:r>
      <w:r w:rsidRPr="00ED0EC1">
        <w:rPr>
          <w:rFonts w:ascii="Arial" w:hAnsi="Arial" w:cs="Arial"/>
          <w:i/>
          <w:iCs/>
        </w:rPr>
        <w:t>Miranda</w:t>
      </w:r>
      <w:r w:rsidRPr="00ED0EC1">
        <w:rPr>
          <w:rFonts w:ascii="Arial" w:hAnsi="Arial" w:cs="Arial"/>
        </w:rPr>
        <w:t xml:space="preserve"> warnings to suspects before any custodial interrogation takes place.</w:t>
      </w:r>
    </w:p>
    <w:p w14:paraId="59772F54" w14:textId="6599D841" w:rsidR="00ED0EC1" w:rsidRDefault="00ED0EC1" w:rsidP="00ED0EC1">
      <w:pPr>
        <w:pStyle w:val="ListParagraph"/>
        <w:numPr>
          <w:ilvl w:val="3"/>
          <w:numId w:val="1"/>
        </w:numPr>
        <w:rPr>
          <w:rFonts w:ascii="Arial" w:hAnsi="Arial" w:cs="Arial"/>
        </w:rPr>
      </w:pPr>
      <w:r w:rsidRPr="00ED0EC1">
        <w:rPr>
          <w:rFonts w:ascii="Arial" w:hAnsi="Arial" w:cs="Arial"/>
        </w:rPr>
        <w:t xml:space="preserve">Relying on </w:t>
      </w:r>
      <w:r w:rsidRPr="00ED0EC1">
        <w:rPr>
          <w:rFonts w:ascii="Arial" w:hAnsi="Arial" w:cs="Arial"/>
          <w:i/>
          <w:iCs/>
        </w:rPr>
        <w:t>Miranda</w:t>
      </w:r>
      <w:r w:rsidRPr="00ED0EC1">
        <w:rPr>
          <w:rFonts w:ascii="Arial" w:hAnsi="Arial" w:cs="Arial"/>
        </w:rPr>
        <w:t>, the Court has clarified the meaning of this decision, ruling that “custody” is any situation in which the suspect is under police control and may not freely leave—no matter where this may occur.</w:t>
      </w:r>
    </w:p>
    <w:p w14:paraId="1CE775C8" w14:textId="5F1B3044" w:rsidR="00ED0EC1" w:rsidRDefault="00ED0EC1" w:rsidP="00ED0EC1">
      <w:pPr>
        <w:pStyle w:val="ListParagraph"/>
        <w:numPr>
          <w:ilvl w:val="2"/>
          <w:numId w:val="1"/>
        </w:numPr>
        <w:rPr>
          <w:rFonts w:ascii="Arial" w:hAnsi="Arial" w:cs="Arial"/>
          <w:b/>
          <w:bCs/>
          <w:i/>
          <w:iCs/>
        </w:rPr>
      </w:pPr>
      <w:r w:rsidRPr="00ED0EC1">
        <w:rPr>
          <w:rFonts w:ascii="Arial" w:hAnsi="Arial" w:cs="Arial"/>
          <w:b/>
          <w:bCs/>
          <w:i/>
          <w:iCs/>
        </w:rPr>
        <w:t>Dickerson v. United States (2000)</w:t>
      </w:r>
    </w:p>
    <w:p w14:paraId="7087ECD7" w14:textId="23FEDD0D" w:rsidR="00ED0EC1" w:rsidRDefault="00ED0EC1" w:rsidP="00ED0EC1">
      <w:pPr>
        <w:pStyle w:val="ListParagraph"/>
        <w:numPr>
          <w:ilvl w:val="3"/>
          <w:numId w:val="1"/>
        </w:numPr>
        <w:rPr>
          <w:rFonts w:ascii="Arial" w:hAnsi="Arial" w:cs="Arial"/>
        </w:rPr>
      </w:pPr>
      <w:r w:rsidRPr="00ED0EC1">
        <w:rPr>
          <w:rFonts w:ascii="Arial" w:hAnsi="Arial" w:cs="Arial"/>
        </w:rPr>
        <w:t>At issue in this case was a federal statute declaring that the administration of Miranda warnings was not required for a confession to be valid but was just one of several elements that could be used to establish that a confession was given voluntarily.</w:t>
      </w:r>
    </w:p>
    <w:p w14:paraId="6BE7A258" w14:textId="7F4E3D3F" w:rsidR="00ED0EC1" w:rsidRDefault="00ED0EC1" w:rsidP="00ED0EC1">
      <w:pPr>
        <w:pStyle w:val="ListParagraph"/>
        <w:numPr>
          <w:ilvl w:val="3"/>
          <w:numId w:val="1"/>
        </w:numPr>
        <w:rPr>
          <w:rFonts w:ascii="Arial" w:hAnsi="Arial" w:cs="Arial"/>
        </w:rPr>
      </w:pPr>
      <w:r>
        <w:rPr>
          <w:rFonts w:ascii="Arial" w:hAnsi="Arial" w:cs="Arial"/>
        </w:rPr>
        <w:t>T</w:t>
      </w:r>
      <w:r w:rsidRPr="00ED0EC1">
        <w:rPr>
          <w:rFonts w:ascii="Arial" w:hAnsi="Arial" w:cs="Arial"/>
        </w:rPr>
        <w:t xml:space="preserve">he Court reaffirmed the </w:t>
      </w:r>
      <w:r w:rsidRPr="00ED0EC1">
        <w:rPr>
          <w:rFonts w:ascii="Arial" w:hAnsi="Arial" w:cs="Arial"/>
          <w:i/>
          <w:iCs/>
        </w:rPr>
        <w:t>Miranda</w:t>
      </w:r>
      <w:r w:rsidRPr="00ED0EC1">
        <w:rPr>
          <w:rFonts w:ascii="Arial" w:hAnsi="Arial" w:cs="Arial"/>
        </w:rPr>
        <w:t xml:space="preserve"> ruling</w:t>
      </w:r>
      <w:r>
        <w:rPr>
          <w:rFonts w:ascii="Arial" w:hAnsi="Arial" w:cs="Arial"/>
        </w:rPr>
        <w:t>.</w:t>
      </w:r>
    </w:p>
    <w:p w14:paraId="5F42CBE8" w14:textId="6F76FCAC" w:rsidR="00ED0EC1" w:rsidRPr="00ED0EC1" w:rsidRDefault="00ED0EC1" w:rsidP="00ED0EC1">
      <w:pPr>
        <w:pStyle w:val="ListParagraph"/>
        <w:numPr>
          <w:ilvl w:val="3"/>
          <w:numId w:val="1"/>
        </w:numPr>
        <w:rPr>
          <w:rFonts w:ascii="Arial" w:hAnsi="Arial" w:cs="Arial"/>
        </w:rPr>
      </w:pPr>
      <w:r w:rsidRPr="00ED0EC1">
        <w:rPr>
          <w:rFonts w:ascii="Arial" w:hAnsi="Arial" w:cs="Arial"/>
        </w:rPr>
        <w:t xml:space="preserve">The majority held that </w:t>
      </w:r>
      <w:r w:rsidRPr="00ED0EC1">
        <w:rPr>
          <w:rFonts w:ascii="Arial" w:hAnsi="Arial" w:cs="Arial"/>
          <w:i/>
          <w:iCs/>
        </w:rPr>
        <w:t>Miranda</w:t>
      </w:r>
      <w:r w:rsidRPr="00ED0EC1">
        <w:rPr>
          <w:rFonts w:ascii="Arial" w:hAnsi="Arial" w:cs="Arial"/>
        </w:rPr>
        <w:t xml:space="preserve"> rested firmly on the Fifth Amendment and Congress had no authority to alter by statute the Court’s interpretation.</w:t>
      </w:r>
    </w:p>
    <w:p w14:paraId="4BAB1281" w14:textId="7DA91EC3" w:rsidR="00560F87" w:rsidRPr="00ED0EC1" w:rsidRDefault="00560F87" w:rsidP="00560F87">
      <w:pPr>
        <w:pStyle w:val="ListParagraph"/>
        <w:numPr>
          <w:ilvl w:val="2"/>
          <w:numId w:val="1"/>
        </w:numPr>
        <w:rPr>
          <w:rFonts w:ascii="Arial" w:hAnsi="Arial" w:cs="Arial"/>
        </w:rPr>
      </w:pPr>
      <w:r w:rsidRPr="00560F87">
        <w:rPr>
          <w:rFonts w:ascii="Arial" w:hAnsi="Arial" w:cs="Arial"/>
          <w:i/>
          <w:iCs/>
        </w:rPr>
        <w:t>Missouri v. Seibert</w:t>
      </w:r>
      <w:r>
        <w:rPr>
          <w:rFonts w:ascii="Arial" w:hAnsi="Arial" w:cs="Arial"/>
          <w:i/>
          <w:iCs/>
        </w:rPr>
        <w:t xml:space="preserve"> (2004)</w:t>
      </w:r>
    </w:p>
    <w:p w14:paraId="01594AF5" w14:textId="35E108F3" w:rsidR="00ED0EC1" w:rsidRDefault="00ED0EC1" w:rsidP="00ED0EC1">
      <w:pPr>
        <w:pStyle w:val="ListParagraph"/>
        <w:numPr>
          <w:ilvl w:val="3"/>
          <w:numId w:val="1"/>
        </w:numPr>
        <w:rPr>
          <w:rFonts w:ascii="Arial" w:hAnsi="Arial" w:cs="Arial"/>
        </w:rPr>
      </w:pPr>
      <w:r>
        <w:rPr>
          <w:rFonts w:ascii="Arial" w:hAnsi="Arial" w:cs="Arial"/>
        </w:rPr>
        <w:t xml:space="preserve">This </w:t>
      </w:r>
      <w:r w:rsidRPr="00ED0EC1">
        <w:rPr>
          <w:rFonts w:ascii="Arial" w:hAnsi="Arial" w:cs="Arial"/>
        </w:rPr>
        <w:t xml:space="preserve">case had its origins in an earlier Supreme Court decision, </w:t>
      </w:r>
      <w:r w:rsidRPr="00ED0EC1">
        <w:rPr>
          <w:rFonts w:ascii="Arial" w:hAnsi="Arial" w:cs="Arial"/>
          <w:i/>
          <w:iCs/>
        </w:rPr>
        <w:t>Oregon v. Elstad (1985)</w:t>
      </w:r>
      <w:r w:rsidRPr="00ED0EC1">
        <w:rPr>
          <w:rFonts w:ascii="Arial" w:hAnsi="Arial" w:cs="Arial"/>
        </w:rPr>
        <w:t>.</w:t>
      </w:r>
    </w:p>
    <w:p w14:paraId="346166AE" w14:textId="285DB8EE" w:rsidR="00ED0EC1" w:rsidRDefault="00ED0EC1" w:rsidP="00ED0EC1">
      <w:pPr>
        <w:pStyle w:val="ListParagraph"/>
        <w:numPr>
          <w:ilvl w:val="4"/>
          <w:numId w:val="1"/>
        </w:numPr>
        <w:rPr>
          <w:rFonts w:ascii="Arial" w:hAnsi="Arial" w:cs="Arial"/>
        </w:rPr>
      </w:pPr>
      <w:r w:rsidRPr="00ED0EC1">
        <w:rPr>
          <w:rFonts w:ascii="Arial" w:hAnsi="Arial" w:cs="Arial"/>
        </w:rPr>
        <w:t>Elstad involved a young burglary suspect who</w:t>
      </w:r>
      <w:r>
        <w:rPr>
          <w:rFonts w:ascii="Arial" w:hAnsi="Arial" w:cs="Arial"/>
        </w:rPr>
        <w:t xml:space="preserve">, </w:t>
      </w:r>
      <w:r w:rsidRPr="00ED0EC1">
        <w:rPr>
          <w:rFonts w:ascii="Arial" w:hAnsi="Arial" w:cs="Arial"/>
        </w:rPr>
        <w:t>while confronted by police in his home</w:t>
      </w:r>
      <w:r>
        <w:rPr>
          <w:rFonts w:ascii="Arial" w:hAnsi="Arial" w:cs="Arial"/>
        </w:rPr>
        <w:t xml:space="preserve">, </w:t>
      </w:r>
      <w:r w:rsidRPr="00ED0EC1">
        <w:rPr>
          <w:rFonts w:ascii="Arial" w:hAnsi="Arial" w:cs="Arial"/>
        </w:rPr>
        <w:t xml:space="preserve">blurted out incriminating comments before </w:t>
      </w:r>
      <w:r w:rsidRPr="00ED0EC1">
        <w:rPr>
          <w:rFonts w:ascii="Arial" w:hAnsi="Arial" w:cs="Arial"/>
          <w:i/>
          <w:iCs/>
        </w:rPr>
        <w:t>Miranda</w:t>
      </w:r>
      <w:r w:rsidRPr="00ED0EC1">
        <w:rPr>
          <w:rFonts w:ascii="Arial" w:hAnsi="Arial" w:cs="Arial"/>
        </w:rPr>
        <w:t xml:space="preserve"> warnings could be given him.</w:t>
      </w:r>
    </w:p>
    <w:p w14:paraId="7F37D750" w14:textId="3E81972E" w:rsidR="00ED0EC1" w:rsidRDefault="00ED0EC1" w:rsidP="00ED0EC1">
      <w:pPr>
        <w:pStyle w:val="ListParagraph"/>
        <w:numPr>
          <w:ilvl w:val="4"/>
          <w:numId w:val="1"/>
        </w:numPr>
        <w:rPr>
          <w:rFonts w:ascii="Arial" w:hAnsi="Arial" w:cs="Arial"/>
        </w:rPr>
      </w:pPr>
      <w:r w:rsidRPr="00ED0EC1">
        <w:rPr>
          <w:rFonts w:ascii="Arial" w:hAnsi="Arial" w:cs="Arial"/>
        </w:rPr>
        <w:t>Police then transported Elstad to the police station, where he subsequently confessed after being provided Miranda warnings.</w:t>
      </w:r>
    </w:p>
    <w:p w14:paraId="58733684" w14:textId="07435051" w:rsidR="00ED0EC1" w:rsidRDefault="00ED0EC1" w:rsidP="00ED0EC1">
      <w:pPr>
        <w:pStyle w:val="ListParagraph"/>
        <w:numPr>
          <w:ilvl w:val="4"/>
          <w:numId w:val="1"/>
        </w:numPr>
        <w:rPr>
          <w:rFonts w:ascii="Arial" w:hAnsi="Arial" w:cs="Arial"/>
        </w:rPr>
      </w:pPr>
      <w:r w:rsidRPr="00ED0EC1">
        <w:rPr>
          <w:rFonts w:ascii="Arial" w:hAnsi="Arial" w:cs="Arial"/>
        </w:rPr>
        <w:t>The Supreme Court held that although Elstad’s in-home comments were not admissible, his police station confession—because it had been preceded by proper warnings—could be used.</w:t>
      </w:r>
    </w:p>
    <w:p w14:paraId="4EF4D70C" w14:textId="29C3F69E" w:rsidR="00ED0EC1" w:rsidRDefault="00ED0EC1" w:rsidP="00ED0EC1">
      <w:pPr>
        <w:pStyle w:val="ListParagraph"/>
        <w:numPr>
          <w:ilvl w:val="3"/>
          <w:numId w:val="1"/>
        </w:numPr>
        <w:rPr>
          <w:rFonts w:ascii="Arial" w:hAnsi="Arial" w:cs="Arial"/>
        </w:rPr>
      </w:pPr>
      <w:r w:rsidRPr="00ED0EC1">
        <w:rPr>
          <w:rFonts w:ascii="Arial" w:hAnsi="Arial" w:cs="Arial"/>
        </w:rPr>
        <w:lastRenderedPageBreak/>
        <w:t>Suppose, though, that the police decide to employ the coercive process of interrogation from the outset, with the aim of securing a confession.</w:t>
      </w:r>
    </w:p>
    <w:p w14:paraId="0587B91E" w14:textId="42B0B599" w:rsidR="00ED0EC1" w:rsidRDefault="00ED0EC1" w:rsidP="00ED0EC1">
      <w:pPr>
        <w:pStyle w:val="ListParagraph"/>
        <w:numPr>
          <w:ilvl w:val="3"/>
          <w:numId w:val="1"/>
        </w:numPr>
        <w:rPr>
          <w:rFonts w:ascii="Arial" w:hAnsi="Arial" w:cs="Arial"/>
        </w:rPr>
      </w:pPr>
      <w:r w:rsidRPr="00ED0EC1">
        <w:rPr>
          <w:rFonts w:ascii="Arial" w:hAnsi="Arial" w:cs="Arial"/>
        </w:rPr>
        <w:t xml:space="preserve">With decisions such as </w:t>
      </w:r>
      <w:r w:rsidRPr="00ED0EC1">
        <w:rPr>
          <w:rFonts w:ascii="Arial" w:hAnsi="Arial" w:cs="Arial"/>
          <w:i/>
          <w:iCs/>
        </w:rPr>
        <w:t>Dickerson</w:t>
      </w:r>
      <w:r w:rsidRPr="00ED0EC1">
        <w:rPr>
          <w:rFonts w:ascii="Arial" w:hAnsi="Arial" w:cs="Arial"/>
        </w:rPr>
        <w:t xml:space="preserve"> and </w:t>
      </w:r>
      <w:r w:rsidRPr="00ED0EC1">
        <w:rPr>
          <w:rFonts w:ascii="Arial" w:hAnsi="Arial" w:cs="Arial"/>
          <w:i/>
          <w:iCs/>
        </w:rPr>
        <w:t>Seibert</w:t>
      </w:r>
      <w:r w:rsidRPr="00ED0EC1">
        <w:rPr>
          <w:rFonts w:ascii="Arial" w:hAnsi="Arial" w:cs="Arial"/>
        </w:rPr>
        <w:t xml:space="preserve">, it appears that </w:t>
      </w:r>
      <w:r w:rsidRPr="00ED0EC1">
        <w:rPr>
          <w:rFonts w:ascii="Arial" w:hAnsi="Arial" w:cs="Arial"/>
          <w:i/>
          <w:iCs/>
        </w:rPr>
        <w:t>Miranda</w:t>
      </w:r>
      <w:r w:rsidRPr="00ED0EC1">
        <w:rPr>
          <w:rFonts w:ascii="Arial" w:hAnsi="Arial" w:cs="Arial"/>
        </w:rPr>
        <w:t>’s core principle is firmly in place and will not be overruled in the foreseeable future.</w:t>
      </w:r>
    </w:p>
    <w:sectPr w:rsidR="00ED0EC1" w:rsidSect="006B36F1">
      <w:head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FE4DD3" w14:textId="77777777" w:rsidR="0071077F" w:rsidRDefault="0071077F" w:rsidP="00AC6798">
      <w:pPr>
        <w:spacing w:after="0" w:line="240" w:lineRule="auto"/>
      </w:pPr>
      <w:r>
        <w:separator/>
      </w:r>
    </w:p>
  </w:endnote>
  <w:endnote w:type="continuationSeparator" w:id="0">
    <w:p w14:paraId="05FCD312" w14:textId="77777777" w:rsidR="0071077F" w:rsidRDefault="0071077F" w:rsidP="00AC6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37B920" w14:textId="77777777" w:rsidR="0071077F" w:rsidRDefault="0071077F" w:rsidP="00AC6798">
      <w:pPr>
        <w:spacing w:after="0" w:line="240" w:lineRule="auto"/>
      </w:pPr>
      <w:r>
        <w:separator/>
      </w:r>
    </w:p>
  </w:footnote>
  <w:footnote w:type="continuationSeparator" w:id="0">
    <w:p w14:paraId="48914AEF" w14:textId="77777777" w:rsidR="0071077F" w:rsidRDefault="0071077F" w:rsidP="00AC67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91ABD" w14:textId="5AF53726" w:rsidR="00705800" w:rsidRPr="00857730" w:rsidRDefault="0028082F" w:rsidP="00705800">
    <w:pPr>
      <w:pStyle w:val="Header"/>
      <w:jc w:val="right"/>
      <w:rPr>
        <w:rFonts w:ascii="Arial" w:hAnsi="Arial" w:cs="Arial"/>
        <w:i/>
      </w:rPr>
    </w:pPr>
    <w:r w:rsidRPr="00857730">
      <w:rPr>
        <w:rFonts w:ascii="Arial" w:hAnsi="Arial" w:cs="Arial"/>
        <w:sz w:val="20"/>
      </w:rPr>
      <w:t>Instructor Resource</w:t>
    </w:r>
    <w:r w:rsidR="00CE3ED0" w:rsidRPr="00857730">
      <w:rPr>
        <w:rFonts w:ascii="Arial" w:hAnsi="Arial" w:cs="Arial"/>
        <w:sz w:val="20"/>
      </w:rPr>
      <w:br/>
    </w:r>
    <w:r w:rsidR="00857730" w:rsidRPr="00857730">
      <w:rPr>
        <w:rFonts w:ascii="Arial" w:hAnsi="Arial" w:cs="Arial"/>
      </w:rPr>
      <w:t>Epstein</w:t>
    </w:r>
    <w:r w:rsidR="00705800" w:rsidRPr="00857730">
      <w:rPr>
        <w:rFonts w:ascii="Arial" w:hAnsi="Arial" w:cs="Arial"/>
      </w:rPr>
      <w:t xml:space="preserve">, </w:t>
    </w:r>
    <w:r w:rsidR="00857730" w:rsidRPr="00857730">
      <w:rPr>
        <w:rFonts w:ascii="Arial" w:hAnsi="Arial" w:cs="Arial"/>
        <w:i/>
      </w:rPr>
      <w:t>Constitutional Law for a Changing America</w:t>
    </w:r>
    <w:r w:rsidR="00705800" w:rsidRPr="00857730">
      <w:rPr>
        <w:rFonts w:ascii="Arial" w:hAnsi="Arial" w:cs="Arial"/>
        <w:i/>
      </w:rPr>
      <w:t xml:space="preserve">, </w:t>
    </w:r>
    <w:r w:rsidR="00857730" w:rsidRPr="00857730">
      <w:rPr>
        <w:rFonts w:ascii="Arial" w:hAnsi="Arial" w:cs="Arial"/>
        <w:i/>
      </w:rPr>
      <w:t>12e</w:t>
    </w:r>
  </w:p>
  <w:p w14:paraId="5CBC2C81" w14:textId="2EACF95B" w:rsidR="0028082F" w:rsidRPr="00857730" w:rsidRDefault="00705800" w:rsidP="00705800">
    <w:pPr>
      <w:pStyle w:val="Header"/>
      <w:jc w:val="right"/>
      <w:rPr>
        <w:rFonts w:ascii="Arial" w:hAnsi="Arial" w:cs="Arial"/>
        <w:sz w:val="20"/>
      </w:rPr>
    </w:pPr>
    <w:r w:rsidRPr="00857730">
      <w:rPr>
        <w:rFonts w:ascii="Arial" w:hAnsi="Arial" w:cs="Arial"/>
      </w:rPr>
      <w:t>SAGE Publishing, 202</w:t>
    </w:r>
    <w:r w:rsidR="00857730" w:rsidRPr="00857730">
      <w:rPr>
        <w:rFonts w:ascii="Arial" w:hAnsi="Arial"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2F85F" w14:textId="77777777" w:rsidR="00AC6798" w:rsidRPr="00AC6798" w:rsidRDefault="00AC6798" w:rsidP="00AC6798">
    <w:pPr>
      <w:spacing w:after="0" w:line="240" w:lineRule="auto"/>
      <w:rPr>
        <w:b/>
      </w:rPr>
    </w:pPr>
    <w:r w:rsidRPr="00AC6798">
      <w:t>Author Names</w:t>
    </w:r>
    <w:r>
      <w:rPr>
        <w:i/>
      </w:rPr>
      <w:t xml:space="preserve">, </w:t>
    </w:r>
    <w:r w:rsidRPr="00AC6798">
      <w:rPr>
        <w:i/>
      </w:rPr>
      <w:t xml:space="preserve">Book Title, </w:t>
    </w:r>
    <w:r w:rsidRPr="00AC6798">
      <w:t>Edition Number:</w:t>
    </w:r>
    <w:r>
      <w:rPr>
        <w:b/>
      </w:rPr>
      <w:t xml:space="preserve"> </w:t>
    </w:r>
    <w:r w:rsidRPr="00AC6798">
      <w:t>Instructor Resource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F2F7C"/>
    <w:multiLevelType w:val="multilevel"/>
    <w:tmpl w:val="027A6288"/>
    <w:lvl w:ilvl="0">
      <w:start w:val="1"/>
      <w:numFmt w:val="upperRoman"/>
      <w:lvlText w:val="%1."/>
      <w:lvlJc w:val="left"/>
      <w:pPr>
        <w:ind w:left="1080" w:hanging="720"/>
      </w:pPr>
      <w:rPr>
        <w:rFonts w:hint="default"/>
        <w:b/>
      </w:rPr>
    </w:lvl>
    <w:lvl w:ilvl="1">
      <w:start w:val="1"/>
      <w:numFmt w:val="upperLetter"/>
      <w:lvlText w:val="%2."/>
      <w:lvlJc w:val="left"/>
      <w:pPr>
        <w:ind w:left="1440" w:hanging="360"/>
      </w:pPr>
      <w:rPr>
        <w:rFonts w:hint="default"/>
        <w:b/>
      </w:rPr>
    </w:lvl>
    <w:lvl w:ilvl="2">
      <w:start w:val="1"/>
      <w:numFmt w:val="lowerRoman"/>
      <w:lvlText w:val="%3."/>
      <w:lvlJc w:val="right"/>
      <w:pPr>
        <w:ind w:left="2070" w:hanging="180"/>
      </w:pPr>
      <w:rPr>
        <w:rFonts w:hint="default"/>
        <w:b/>
      </w:rPr>
    </w:lvl>
    <w:lvl w:ilvl="3">
      <w:start w:val="1"/>
      <w:numFmt w:val="lowerLetter"/>
      <w:lvlText w:val="%4."/>
      <w:lvlJc w:val="left"/>
      <w:pPr>
        <w:ind w:left="2880" w:hanging="360"/>
      </w:pPr>
      <w:rPr>
        <w:rFonts w:hint="default"/>
        <w:b/>
      </w:rPr>
    </w:lvl>
    <w:lvl w:ilvl="4">
      <w:start w:val="1"/>
      <w:numFmt w:val="low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D144C12"/>
    <w:multiLevelType w:val="hybridMultilevel"/>
    <w:tmpl w:val="121616BA"/>
    <w:lvl w:ilvl="0" w:tplc="40090019">
      <w:start w:val="1"/>
      <w:numFmt w:val="lowerLetter"/>
      <w:lvlText w:val="%1."/>
      <w:lvlJc w:val="left"/>
      <w:pPr>
        <w:ind w:left="2487" w:hanging="360"/>
      </w:pPr>
      <w:rPr>
        <w:b w:val="0"/>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2" w15:restartNumberingAfterBreak="0">
    <w:nsid w:val="1DC66A76"/>
    <w:multiLevelType w:val="multilevel"/>
    <w:tmpl w:val="CB5C3228"/>
    <w:styleLink w:val="CurrentList7"/>
    <w:lvl w:ilvl="0">
      <w:start w:val="1"/>
      <w:numFmt w:val="decimal"/>
      <w:lvlText w:val="9.%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1E013C6B"/>
    <w:multiLevelType w:val="multilevel"/>
    <w:tmpl w:val="027A6288"/>
    <w:lvl w:ilvl="0">
      <w:start w:val="1"/>
      <w:numFmt w:val="upperRoman"/>
      <w:lvlText w:val="%1."/>
      <w:lvlJc w:val="left"/>
      <w:pPr>
        <w:ind w:left="1080" w:hanging="720"/>
      </w:pPr>
      <w:rPr>
        <w:rFonts w:hint="default"/>
        <w:b/>
      </w:rPr>
    </w:lvl>
    <w:lvl w:ilvl="1">
      <w:start w:val="1"/>
      <w:numFmt w:val="upperLetter"/>
      <w:lvlText w:val="%2."/>
      <w:lvlJc w:val="left"/>
      <w:pPr>
        <w:ind w:left="1440" w:hanging="360"/>
      </w:pPr>
      <w:rPr>
        <w:rFonts w:hint="default"/>
        <w:b/>
      </w:rPr>
    </w:lvl>
    <w:lvl w:ilvl="2">
      <w:start w:val="1"/>
      <w:numFmt w:val="lowerRoman"/>
      <w:lvlText w:val="%3."/>
      <w:lvlJc w:val="right"/>
      <w:pPr>
        <w:ind w:left="2070" w:hanging="180"/>
      </w:pPr>
      <w:rPr>
        <w:rFonts w:hint="default"/>
        <w:b/>
      </w:rPr>
    </w:lvl>
    <w:lvl w:ilvl="3">
      <w:start w:val="1"/>
      <w:numFmt w:val="lowerLetter"/>
      <w:lvlText w:val="%4."/>
      <w:lvlJc w:val="left"/>
      <w:pPr>
        <w:ind w:left="2880" w:hanging="360"/>
      </w:pPr>
      <w:rPr>
        <w:rFonts w:hint="default"/>
        <w:b/>
      </w:rPr>
    </w:lvl>
    <w:lvl w:ilvl="4">
      <w:start w:val="1"/>
      <w:numFmt w:val="low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062098B"/>
    <w:multiLevelType w:val="multilevel"/>
    <w:tmpl w:val="58066654"/>
    <w:styleLink w:val="CurrentList4"/>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244A632A"/>
    <w:multiLevelType w:val="multilevel"/>
    <w:tmpl w:val="39BC37F0"/>
    <w:styleLink w:val="CurrentList3"/>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31ED7F79"/>
    <w:multiLevelType w:val="multilevel"/>
    <w:tmpl w:val="28000CB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33B158D8"/>
    <w:multiLevelType w:val="multilevel"/>
    <w:tmpl w:val="D9204560"/>
    <w:styleLink w:val="CurrentList2"/>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39AB1F77"/>
    <w:multiLevelType w:val="hybridMultilevel"/>
    <w:tmpl w:val="A7D2A79A"/>
    <w:lvl w:ilvl="0" w:tplc="4009000F">
      <w:start w:val="1"/>
      <w:numFmt w:val="decimal"/>
      <w:lvlText w:val="%1."/>
      <w:lvlJc w:val="left"/>
      <w:pPr>
        <w:ind w:left="1920" w:hanging="360"/>
      </w:pPr>
      <w:rPr>
        <w:b w:val="0"/>
      </w:rPr>
    </w:lvl>
    <w:lvl w:ilvl="1" w:tplc="04090019">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9" w15:restartNumberingAfterBreak="0">
    <w:nsid w:val="3A760514"/>
    <w:multiLevelType w:val="hybridMultilevel"/>
    <w:tmpl w:val="C48019A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5F1F60"/>
    <w:multiLevelType w:val="multilevel"/>
    <w:tmpl w:val="D1A4097E"/>
    <w:styleLink w:val="CurrentList6"/>
    <w:lvl w:ilvl="0">
      <w:start w:val="1"/>
      <w:numFmt w:val="decimal"/>
      <w:lvlText w:val="8.%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448441D1"/>
    <w:multiLevelType w:val="hybridMultilevel"/>
    <w:tmpl w:val="7F60152C"/>
    <w:lvl w:ilvl="0" w:tplc="40090019">
      <w:start w:val="1"/>
      <w:numFmt w:val="lowerLetter"/>
      <w:lvlText w:val="%1."/>
      <w:lvlJc w:val="left"/>
      <w:pPr>
        <w:ind w:left="2628" w:hanging="360"/>
      </w:pPr>
      <w:rPr>
        <w:b w:val="0"/>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12" w15:restartNumberingAfterBreak="0">
    <w:nsid w:val="4AD45D27"/>
    <w:multiLevelType w:val="hybridMultilevel"/>
    <w:tmpl w:val="CA1C2208"/>
    <w:lvl w:ilvl="0" w:tplc="CBBA2F86">
      <w:start w:val="1"/>
      <w:numFmt w:val="decimal"/>
      <w:lvlText w:val="11.%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DBE49AC"/>
    <w:multiLevelType w:val="multilevel"/>
    <w:tmpl w:val="F1E470A8"/>
    <w:styleLink w:val="CurrentList1"/>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57B032DD"/>
    <w:multiLevelType w:val="hybridMultilevel"/>
    <w:tmpl w:val="03701AAA"/>
    <w:lvl w:ilvl="0" w:tplc="4009000F">
      <w:start w:val="1"/>
      <w:numFmt w:val="decimal"/>
      <w:lvlText w:val="%1."/>
      <w:lvlJc w:val="left"/>
      <w:pPr>
        <w:ind w:left="1920" w:hanging="360"/>
      </w:pPr>
      <w:rPr>
        <w:b w:val="0"/>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15" w15:restartNumberingAfterBreak="0">
    <w:nsid w:val="5D930CAB"/>
    <w:multiLevelType w:val="hybridMultilevel"/>
    <w:tmpl w:val="593A89A6"/>
    <w:lvl w:ilvl="0" w:tplc="40090019">
      <w:start w:val="1"/>
      <w:numFmt w:val="lowerLetter"/>
      <w:lvlText w:val="%1."/>
      <w:lvlJc w:val="left"/>
      <w:pPr>
        <w:ind w:left="2487" w:hanging="360"/>
      </w:pPr>
      <w:rPr>
        <w:b w:val="0"/>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16" w15:restartNumberingAfterBreak="0">
    <w:nsid w:val="6BE16559"/>
    <w:multiLevelType w:val="multilevel"/>
    <w:tmpl w:val="FA147BD4"/>
    <w:styleLink w:val="CurrentList5"/>
    <w:lvl w:ilvl="0">
      <w:start w:val="1"/>
      <w:numFmt w:val="decimal"/>
      <w:lvlText w:val="1.%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6D657FCB"/>
    <w:multiLevelType w:val="hybridMultilevel"/>
    <w:tmpl w:val="C04A7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CD13A1"/>
    <w:multiLevelType w:val="hybridMultilevel"/>
    <w:tmpl w:val="B8D8EF26"/>
    <w:lvl w:ilvl="0" w:tplc="22F462D4">
      <w:start w:val="1"/>
      <w:numFmt w:val="upperLetter"/>
      <w:lvlText w:val="%1."/>
      <w:lvlJc w:val="left"/>
      <w:pPr>
        <w:ind w:left="1440" w:hanging="360"/>
      </w:pPr>
      <w:rPr>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6"/>
  </w:num>
  <w:num w:numId="3">
    <w:abstractNumId w:val="3"/>
  </w:num>
  <w:num w:numId="4">
    <w:abstractNumId w:val="17"/>
  </w:num>
  <w:num w:numId="5">
    <w:abstractNumId w:val="8"/>
  </w:num>
  <w:num w:numId="6">
    <w:abstractNumId w:val="18"/>
  </w:num>
  <w:num w:numId="7">
    <w:abstractNumId w:val="1"/>
  </w:num>
  <w:num w:numId="8">
    <w:abstractNumId w:val="15"/>
  </w:num>
  <w:num w:numId="9">
    <w:abstractNumId w:val="14"/>
  </w:num>
  <w:num w:numId="10">
    <w:abstractNumId w:val="11"/>
  </w:num>
  <w:num w:numId="11">
    <w:abstractNumId w:val="9"/>
  </w:num>
  <w:num w:numId="12">
    <w:abstractNumId w:val="12"/>
  </w:num>
  <w:num w:numId="13">
    <w:abstractNumId w:val="13"/>
  </w:num>
  <w:num w:numId="14">
    <w:abstractNumId w:val="7"/>
  </w:num>
  <w:num w:numId="15">
    <w:abstractNumId w:val="5"/>
  </w:num>
  <w:num w:numId="16">
    <w:abstractNumId w:val="4"/>
  </w:num>
  <w:num w:numId="17">
    <w:abstractNumId w:val="16"/>
  </w:num>
  <w:num w:numId="18">
    <w:abstractNumId w:val="1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798"/>
    <w:rsid w:val="00030600"/>
    <w:rsid w:val="0004485B"/>
    <w:rsid w:val="00067BD7"/>
    <w:rsid w:val="00087E92"/>
    <w:rsid w:val="000B51AC"/>
    <w:rsid w:val="000C73BA"/>
    <w:rsid w:val="000D4881"/>
    <w:rsid w:val="00104875"/>
    <w:rsid w:val="00120232"/>
    <w:rsid w:val="0013263E"/>
    <w:rsid w:val="00146F66"/>
    <w:rsid w:val="001574CC"/>
    <w:rsid w:val="001B2940"/>
    <w:rsid w:val="00241FF6"/>
    <w:rsid w:val="0028082F"/>
    <w:rsid w:val="002842B8"/>
    <w:rsid w:val="00296630"/>
    <w:rsid w:val="00302BA1"/>
    <w:rsid w:val="00384A8D"/>
    <w:rsid w:val="003C23D8"/>
    <w:rsid w:val="003E4F8E"/>
    <w:rsid w:val="00415B0E"/>
    <w:rsid w:val="004255A7"/>
    <w:rsid w:val="0049088F"/>
    <w:rsid w:val="004945A0"/>
    <w:rsid w:val="0049735A"/>
    <w:rsid w:val="004C441E"/>
    <w:rsid w:val="00501118"/>
    <w:rsid w:val="00560F87"/>
    <w:rsid w:val="00590188"/>
    <w:rsid w:val="005C52FF"/>
    <w:rsid w:val="00601E26"/>
    <w:rsid w:val="00647166"/>
    <w:rsid w:val="006B36F1"/>
    <w:rsid w:val="00705800"/>
    <w:rsid w:val="0071077F"/>
    <w:rsid w:val="007358BB"/>
    <w:rsid w:val="00756365"/>
    <w:rsid w:val="00786291"/>
    <w:rsid w:val="00797EB8"/>
    <w:rsid w:val="007D1BD4"/>
    <w:rsid w:val="0080487A"/>
    <w:rsid w:val="00814DAF"/>
    <w:rsid w:val="00857730"/>
    <w:rsid w:val="00861359"/>
    <w:rsid w:val="0091256A"/>
    <w:rsid w:val="00947B7A"/>
    <w:rsid w:val="00972B91"/>
    <w:rsid w:val="00985161"/>
    <w:rsid w:val="00A0045D"/>
    <w:rsid w:val="00A00903"/>
    <w:rsid w:val="00A12BED"/>
    <w:rsid w:val="00A52B39"/>
    <w:rsid w:val="00A71DBE"/>
    <w:rsid w:val="00AC6798"/>
    <w:rsid w:val="00AD14CA"/>
    <w:rsid w:val="00AF3200"/>
    <w:rsid w:val="00B25DB6"/>
    <w:rsid w:val="00C1646B"/>
    <w:rsid w:val="00C22A1D"/>
    <w:rsid w:val="00C4089C"/>
    <w:rsid w:val="00C83719"/>
    <w:rsid w:val="00CA0344"/>
    <w:rsid w:val="00CD5349"/>
    <w:rsid w:val="00CE3ED0"/>
    <w:rsid w:val="00D24B9F"/>
    <w:rsid w:val="00D3319A"/>
    <w:rsid w:val="00DB6ECD"/>
    <w:rsid w:val="00DD0D71"/>
    <w:rsid w:val="00DD2CD9"/>
    <w:rsid w:val="00DE4AD0"/>
    <w:rsid w:val="00E0583E"/>
    <w:rsid w:val="00E27C4D"/>
    <w:rsid w:val="00E504EE"/>
    <w:rsid w:val="00E630F2"/>
    <w:rsid w:val="00E91086"/>
    <w:rsid w:val="00E93FEB"/>
    <w:rsid w:val="00EC285B"/>
    <w:rsid w:val="00ED0EC1"/>
    <w:rsid w:val="00ED7CB7"/>
    <w:rsid w:val="00EE7FB4"/>
    <w:rsid w:val="00F00963"/>
    <w:rsid w:val="00F01658"/>
    <w:rsid w:val="00F24B46"/>
    <w:rsid w:val="00F647EA"/>
    <w:rsid w:val="00F954AD"/>
    <w:rsid w:val="00FB2A8D"/>
    <w:rsid w:val="00FC02FD"/>
    <w:rsid w:val="00FE07A0"/>
    <w:rsid w:val="00FE4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57EC1"/>
  <w15:docId w15:val="{48426916-0A3A-4443-9144-DA0B7B274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798"/>
    <w:pPr>
      <w:spacing w:after="200" w:line="276" w:lineRule="auto"/>
    </w:pPr>
    <w:rPr>
      <w:rFonts w:asciiTheme="minorHAnsi" w:eastAsiaTheme="minorEastAsia" w:hAnsiTheme="minorHAnsi" w:cstheme="minorBidi"/>
      <w:sz w:val="22"/>
      <w:szCs w:val="22"/>
    </w:rPr>
  </w:style>
  <w:style w:type="paragraph" w:styleId="Heading1">
    <w:name w:val="heading 1"/>
    <w:basedOn w:val="Normal"/>
    <w:next w:val="Normal"/>
    <w:link w:val="Heading1Char"/>
    <w:uiPriority w:val="9"/>
    <w:qFormat/>
    <w:rsid w:val="00DE4AD0"/>
    <w:pPr>
      <w:keepNext/>
      <w:keepLines/>
      <w:spacing w:before="480" w:after="0"/>
      <w:outlineLvl w:val="0"/>
    </w:pPr>
    <w:rPr>
      <w:rFonts w:ascii="Arial" w:eastAsiaTheme="majorEastAsia" w:hAnsi="Arial" w:cstheme="majorBidi"/>
      <w:b/>
      <w:bCs/>
      <w:sz w:val="28"/>
      <w:szCs w:val="28"/>
    </w:rPr>
  </w:style>
  <w:style w:type="paragraph" w:styleId="Heading2">
    <w:name w:val="heading 2"/>
    <w:basedOn w:val="Normal"/>
    <w:next w:val="Normal"/>
    <w:link w:val="Heading2Char"/>
    <w:uiPriority w:val="9"/>
    <w:unhideWhenUsed/>
    <w:qFormat/>
    <w:rsid w:val="00601E26"/>
    <w:pPr>
      <w:keepNext/>
      <w:keepLines/>
      <w:spacing w:before="200" w:after="0"/>
      <w:outlineLvl w:val="1"/>
    </w:pPr>
    <w:rPr>
      <w:rFonts w:ascii="Arial" w:eastAsiaTheme="majorEastAsia" w:hAnsi="Arial" w:cstheme="majorBidi"/>
      <w:bCs/>
      <w:sz w:val="26"/>
      <w:szCs w:val="26"/>
    </w:rPr>
  </w:style>
  <w:style w:type="paragraph" w:styleId="Heading3">
    <w:name w:val="heading 3"/>
    <w:basedOn w:val="Normal"/>
    <w:next w:val="Normal"/>
    <w:link w:val="Heading3Char"/>
    <w:uiPriority w:val="9"/>
    <w:semiHidden/>
    <w:unhideWhenUsed/>
    <w:qFormat/>
    <w:rsid w:val="00601E26"/>
    <w:pPr>
      <w:keepNext/>
      <w:keepLines/>
      <w:spacing w:before="40" w:after="0"/>
      <w:outlineLvl w:val="2"/>
    </w:pPr>
    <w:rPr>
      <w:rFonts w:ascii="Calibri" w:eastAsiaTheme="majorEastAsia" w:hAnsi="Calibri"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6798"/>
    <w:pPr>
      <w:ind w:left="720"/>
      <w:contextualSpacing/>
    </w:pPr>
  </w:style>
  <w:style w:type="paragraph" w:styleId="Header">
    <w:name w:val="header"/>
    <w:basedOn w:val="Normal"/>
    <w:link w:val="HeaderChar"/>
    <w:unhideWhenUsed/>
    <w:rsid w:val="00AC6798"/>
    <w:pPr>
      <w:tabs>
        <w:tab w:val="center" w:pos="4680"/>
        <w:tab w:val="right" w:pos="9360"/>
      </w:tabs>
      <w:spacing w:after="0" w:line="240" w:lineRule="auto"/>
    </w:pPr>
  </w:style>
  <w:style w:type="character" w:customStyle="1" w:styleId="HeaderChar">
    <w:name w:val="Header Char"/>
    <w:basedOn w:val="DefaultParagraphFont"/>
    <w:link w:val="Header"/>
    <w:rsid w:val="00AC6798"/>
    <w:rPr>
      <w:rFonts w:asciiTheme="minorHAnsi" w:eastAsiaTheme="minorEastAsia" w:hAnsiTheme="minorHAnsi" w:cstheme="minorBidi"/>
      <w:sz w:val="22"/>
      <w:szCs w:val="22"/>
    </w:rPr>
  </w:style>
  <w:style w:type="paragraph" w:styleId="Footer">
    <w:name w:val="footer"/>
    <w:basedOn w:val="Normal"/>
    <w:link w:val="FooterChar"/>
    <w:uiPriority w:val="99"/>
    <w:unhideWhenUsed/>
    <w:rsid w:val="00AC6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798"/>
    <w:rPr>
      <w:rFonts w:asciiTheme="minorHAnsi" w:eastAsiaTheme="minorEastAsia" w:hAnsiTheme="minorHAnsi" w:cstheme="minorBidi"/>
      <w:sz w:val="22"/>
      <w:szCs w:val="22"/>
    </w:rPr>
  </w:style>
  <w:style w:type="character" w:customStyle="1" w:styleId="Heading1Char">
    <w:name w:val="Heading 1 Char"/>
    <w:basedOn w:val="DefaultParagraphFont"/>
    <w:link w:val="Heading1"/>
    <w:uiPriority w:val="9"/>
    <w:rsid w:val="00DE4AD0"/>
    <w:rPr>
      <w:rFonts w:ascii="Arial" w:eastAsiaTheme="majorEastAsia" w:hAnsi="Arial" w:cstheme="majorBidi"/>
      <w:b/>
      <w:bCs/>
      <w:sz w:val="28"/>
      <w:szCs w:val="28"/>
    </w:rPr>
  </w:style>
  <w:style w:type="paragraph" w:styleId="Title">
    <w:name w:val="Title"/>
    <w:basedOn w:val="Normal"/>
    <w:next w:val="Normal"/>
    <w:link w:val="TitleChar"/>
    <w:autoRedefine/>
    <w:uiPriority w:val="10"/>
    <w:qFormat/>
    <w:rsid w:val="00857730"/>
    <w:pPr>
      <w:pBdr>
        <w:bottom w:val="single" w:sz="8" w:space="4" w:color="4F81BD" w:themeColor="accent1"/>
      </w:pBdr>
      <w:spacing w:after="300" w:line="240" w:lineRule="auto"/>
      <w:contextualSpacing/>
    </w:pPr>
    <w:rPr>
      <w:rFonts w:ascii="Arial" w:eastAsiaTheme="majorEastAsia" w:hAnsi="Arial" w:cstheme="majorBidi"/>
      <w:color w:val="000000" w:themeColor="text1"/>
      <w:spacing w:val="5"/>
      <w:kern w:val="28"/>
      <w:sz w:val="52"/>
      <w:szCs w:val="52"/>
    </w:rPr>
  </w:style>
  <w:style w:type="character" w:customStyle="1" w:styleId="TitleChar">
    <w:name w:val="Title Char"/>
    <w:basedOn w:val="DefaultParagraphFont"/>
    <w:link w:val="Title"/>
    <w:uiPriority w:val="10"/>
    <w:rsid w:val="00857730"/>
    <w:rPr>
      <w:rFonts w:ascii="Arial" w:eastAsiaTheme="majorEastAsia" w:hAnsi="Arial" w:cstheme="majorBidi"/>
      <w:color w:val="000000" w:themeColor="text1"/>
      <w:spacing w:val="5"/>
      <w:kern w:val="28"/>
      <w:sz w:val="52"/>
      <w:szCs w:val="52"/>
    </w:rPr>
  </w:style>
  <w:style w:type="character" w:customStyle="1" w:styleId="Heading2Char">
    <w:name w:val="Heading 2 Char"/>
    <w:basedOn w:val="DefaultParagraphFont"/>
    <w:link w:val="Heading2"/>
    <w:uiPriority w:val="9"/>
    <w:rsid w:val="00601E26"/>
    <w:rPr>
      <w:rFonts w:ascii="Arial" w:eastAsiaTheme="majorEastAsia" w:hAnsi="Arial" w:cstheme="majorBidi"/>
      <w:bCs/>
      <w:sz w:val="26"/>
      <w:szCs w:val="26"/>
    </w:rPr>
  </w:style>
  <w:style w:type="character" w:customStyle="1" w:styleId="Heading3Char">
    <w:name w:val="Heading 3 Char"/>
    <w:basedOn w:val="DefaultParagraphFont"/>
    <w:link w:val="Heading3"/>
    <w:uiPriority w:val="9"/>
    <w:semiHidden/>
    <w:rsid w:val="00601E26"/>
    <w:rPr>
      <w:rFonts w:ascii="Calibri" w:eastAsiaTheme="majorEastAsia" w:hAnsi="Calibri" w:cstheme="majorBidi"/>
      <w:b/>
      <w:szCs w:val="24"/>
    </w:rPr>
  </w:style>
  <w:style w:type="character" w:customStyle="1" w:styleId="Style1">
    <w:name w:val="Style1"/>
    <w:rsid w:val="00705800"/>
    <w:rPr>
      <w:color w:val="FF0000"/>
    </w:rPr>
  </w:style>
  <w:style w:type="table" w:styleId="TableGrid">
    <w:name w:val="Table Grid"/>
    <w:basedOn w:val="TableNormal"/>
    <w:uiPriority w:val="59"/>
    <w:rsid w:val="00861359"/>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22A1D"/>
    <w:rPr>
      <w:color w:val="0000FF" w:themeColor="hyperlink"/>
      <w:u w:val="single"/>
    </w:rPr>
  </w:style>
  <w:style w:type="character" w:customStyle="1" w:styleId="UnresolvedMention1">
    <w:name w:val="Unresolved Mention1"/>
    <w:basedOn w:val="DefaultParagraphFont"/>
    <w:uiPriority w:val="99"/>
    <w:semiHidden/>
    <w:unhideWhenUsed/>
    <w:rsid w:val="00C22A1D"/>
    <w:rPr>
      <w:color w:val="605E5C"/>
      <w:shd w:val="clear" w:color="auto" w:fill="E1DFDD"/>
    </w:rPr>
  </w:style>
  <w:style w:type="numbering" w:customStyle="1" w:styleId="CurrentList1">
    <w:name w:val="Current List1"/>
    <w:uiPriority w:val="99"/>
    <w:rsid w:val="00857730"/>
    <w:pPr>
      <w:numPr>
        <w:numId w:val="13"/>
      </w:numPr>
    </w:pPr>
  </w:style>
  <w:style w:type="numbering" w:customStyle="1" w:styleId="CurrentList2">
    <w:name w:val="Current List2"/>
    <w:uiPriority w:val="99"/>
    <w:rsid w:val="00857730"/>
    <w:pPr>
      <w:numPr>
        <w:numId w:val="14"/>
      </w:numPr>
    </w:pPr>
  </w:style>
  <w:style w:type="numbering" w:customStyle="1" w:styleId="CurrentList3">
    <w:name w:val="Current List3"/>
    <w:uiPriority w:val="99"/>
    <w:rsid w:val="00857730"/>
    <w:pPr>
      <w:numPr>
        <w:numId w:val="15"/>
      </w:numPr>
    </w:pPr>
  </w:style>
  <w:style w:type="character" w:styleId="CommentReference">
    <w:name w:val="annotation reference"/>
    <w:basedOn w:val="DefaultParagraphFont"/>
    <w:uiPriority w:val="99"/>
    <w:semiHidden/>
    <w:unhideWhenUsed/>
    <w:rsid w:val="00415B0E"/>
    <w:rPr>
      <w:sz w:val="16"/>
      <w:szCs w:val="16"/>
    </w:rPr>
  </w:style>
  <w:style w:type="paragraph" w:styleId="CommentText">
    <w:name w:val="annotation text"/>
    <w:basedOn w:val="Normal"/>
    <w:link w:val="CommentTextChar"/>
    <w:uiPriority w:val="99"/>
    <w:unhideWhenUsed/>
    <w:rsid w:val="00415B0E"/>
    <w:pPr>
      <w:spacing w:line="240" w:lineRule="auto"/>
    </w:pPr>
    <w:rPr>
      <w:sz w:val="20"/>
      <w:szCs w:val="20"/>
    </w:rPr>
  </w:style>
  <w:style w:type="character" w:customStyle="1" w:styleId="CommentTextChar">
    <w:name w:val="Comment Text Char"/>
    <w:basedOn w:val="DefaultParagraphFont"/>
    <w:link w:val="CommentText"/>
    <w:uiPriority w:val="99"/>
    <w:rsid w:val="00415B0E"/>
    <w:rPr>
      <w:rFonts w:asciiTheme="minorHAnsi" w:eastAsiaTheme="minorEastAsia" w:hAnsiTheme="minorHAnsi" w:cstheme="minorBidi"/>
      <w:sz w:val="20"/>
    </w:rPr>
  </w:style>
  <w:style w:type="paragraph" w:styleId="CommentSubject">
    <w:name w:val="annotation subject"/>
    <w:basedOn w:val="CommentText"/>
    <w:next w:val="CommentText"/>
    <w:link w:val="CommentSubjectChar"/>
    <w:uiPriority w:val="99"/>
    <w:semiHidden/>
    <w:unhideWhenUsed/>
    <w:rsid w:val="00415B0E"/>
    <w:rPr>
      <w:b/>
      <w:bCs/>
    </w:rPr>
  </w:style>
  <w:style w:type="character" w:customStyle="1" w:styleId="CommentSubjectChar">
    <w:name w:val="Comment Subject Char"/>
    <w:basedOn w:val="CommentTextChar"/>
    <w:link w:val="CommentSubject"/>
    <w:uiPriority w:val="99"/>
    <w:semiHidden/>
    <w:rsid w:val="00415B0E"/>
    <w:rPr>
      <w:rFonts w:asciiTheme="minorHAnsi" w:eastAsiaTheme="minorEastAsia" w:hAnsiTheme="minorHAnsi" w:cstheme="minorBidi"/>
      <w:b/>
      <w:bCs/>
      <w:sz w:val="20"/>
    </w:rPr>
  </w:style>
  <w:style w:type="numbering" w:customStyle="1" w:styleId="CurrentList4">
    <w:name w:val="Current List4"/>
    <w:uiPriority w:val="99"/>
    <w:rsid w:val="0091256A"/>
    <w:pPr>
      <w:numPr>
        <w:numId w:val="16"/>
      </w:numPr>
    </w:pPr>
  </w:style>
  <w:style w:type="numbering" w:customStyle="1" w:styleId="CurrentList5">
    <w:name w:val="Current List5"/>
    <w:uiPriority w:val="99"/>
    <w:rsid w:val="00104875"/>
    <w:pPr>
      <w:numPr>
        <w:numId w:val="17"/>
      </w:numPr>
    </w:pPr>
  </w:style>
  <w:style w:type="numbering" w:customStyle="1" w:styleId="CurrentList6">
    <w:name w:val="Current List6"/>
    <w:uiPriority w:val="99"/>
    <w:rsid w:val="00296630"/>
    <w:pPr>
      <w:numPr>
        <w:numId w:val="18"/>
      </w:numPr>
    </w:pPr>
  </w:style>
  <w:style w:type="numbering" w:customStyle="1" w:styleId="CurrentList7">
    <w:name w:val="Current List7"/>
    <w:uiPriority w:val="99"/>
    <w:rsid w:val="000D4881"/>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AE41945E5BBD4CB80E28A47E208707" ma:contentTypeVersion="18" ma:contentTypeDescription="Create a new document." ma:contentTypeScope="" ma:versionID="ff4f873734712185289ea95ac4696c8e">
  <xsd:schema xmlns:xsd="http://www.w3.org/2001/XMLSchema" xmlns:xs="http://www.w3.org/2001/XMLSchema" xmlns:p="http://schemas.microsoft.com/office/2006/metadata/properties" xmlns:ns3="492391da-a53c-4951-8fae-a630032c0268" xmlns:ns4="bdfdb397-52c9-4b2b-ad93-4e7f8e1b6583" targetNamespace="http://schemas.microsoft.com/office/2006/metadata/properties" ma:root="true" ma:fieldsID="2fe7a041e48a4aa2036dec9bdd9b185f" ns3:_="" ns4:_="">
    <xsd:import namespace="492391da-a53c-4951-8fae-a630032c0268"/>
    <xsd:import namespace="bdfdb397-52c9-4b2b-ad93-4e7f8e1b658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OCR" minOccurs="0"/>
                <xsd:element ref="ns4:MediaLengthInSeconds" minOccurs="0"/>
                <xsd:element ref="ns4:MediaServiceLocatio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2391da-a53c-4951-8fae-a630032c026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fdb397-52c9-4b2b-ad93-4e7f8e1b658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dfdb397-52c9-4b2b-ad93-4e7f8e1b6583" xsi:nil="true"/>
  </documentManagement>
</p:properties>
</file>

<file path=customXml/itemProps1.xml><?xml version="1.0" encoding="utf-8"?>
<ds:datastoreItem xmlns:ds="http://schemas.openxmlformats.org/officeDocument/2006/customXml" ds:itemID="{04B58456-B05D-480E-94F7-EAA809FD0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2391da-a53c-4951-8fae-a630032c0268"/>
    <ds:schemaRef ds:uri="bdfdb397-52c9-4b2b-ad93-4e7f8e1b65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C683AA-0FD0-475F-B8AD-537E1F67CF14}">
  <ds:schemaRefs>
    <ds:schemaRef ds:uri="http://schemas.microsoft.com/sharepoint/v3/contenttype/forms"/>
  </ds:schemaRefs>
</ds:datastoreItem>
</file>

<file path=customXml/itemProps3.xml><?xml version="1.0" encoding="utf-8"?>
<ds:datastoreItem xmlns:ds="http://schemas.openxmlformats.org/officeDocument/2006/customXml" ds:itemID="{B6206062-D7C0-4CCA-9DA6-BA989528926A}">
  <ds:schemaRefs>
    <ds:schemaRef ds:uri="http://schemas.microsoft.com/office/2006/documentManagement/types"/>
    <ds:schemaRef ds:uri="http://schemas.microsoft.com/office/2006/metadata/properties"/>
    <ds:schemaRef ds:uri="bdfdb397-52c9-4b2b-ad93-4e7f8e1b6583"/>
    <ds:schemaRef ds:uri="http://purl.org/dc/elements/1.1/"/>
    <ds:schemaRef ds:uri="http://www.w3.org/XML/1998/namespace"/>
    <ds:schemaRef ds:uri="492391da-a53c-4951-8fae-a630032c0268"/>
    <ds:schemaRef ds:uri="http://purl.org/dc/terms/"/>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2312</Words>
  <Characters>13180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Epstein 12e Chapter 9 Lecture Notes</vt:lpstr>
    </vt:vector>
  </TitlesOfParts>
  <Manager/>
  <Company>Sage Publications</Company>
  <LinksUpToDate>false</LinksUpToDate>
  <CharactersWithSpaces>15462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Epstein 12e Chapter 9 Lecture Notes</dc:title>
  <dc:subject/>
  <dc:creator>Bierach, Katie</dc:creator>
  <cp:keywords/>
  <dc:description/>
  <cp:lastModifiedBy>GWPS</cp:lastModifiedBy>
  <cp:revision>2</cp:revision>
  <dcterms:created xsi:type="dcterms:W3CDTF">2024-10-01T14:01:00Z</dcterms:created>
  <dcterms:modified xsi:type="dcterms:W3CDTF">2024-10-01T14:01:00Z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0x010100FBAE41945E5BBD4CB80E28A47E208707</vt:lpwstr>
  </property>
</Properties>
</file>