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bookmarkStart w:id="0" w:name="_GoBack"/>
      <w:bookmarkEnd w:id="0"/>
      <w:r w:rsidRPr="00857730">
        <w:rPr>
          <w:rFonts w:cs="Arial"/>
        </w:rPr>
        <w:t>Lecture Notes</w:t>
      </w:r>
    </w:p>
    <w:p w14:paraId="41876262" w14:textId="6CFA8C85" w:rsidR="00CE3ED0" w:rsidRPr="00857730" w:rsidRDefault="00705800" w:rsidP="00AC6798">
      <w:pPr>
        <w:pStyle w:val="Heading1"/>
        <w:rPr>
          <w:rFonts w:cs="Arial"/>
        </w:rPr>
      </w:pPr>
      <w:r w:rsidRPr="00857730">
        <w:rPr>
          <w:rFonts w:cs="Arial"/>
        </w:rPr>
        <w:t xml:space="preserve">Chapter </w:t>
      </w:r>
      <w:r w:rsidR="000273EB">
        <w:rPr>
          <w:rFonts w:cs="Arial"/>
        </w:rPr>
        <w:t>15</w:t>
      </w:r>
      <w:r w:rsidRPr="00857730">
        <w:rPr>
          <w:rFonts w:cs="Arial"/>
        </w:rPr>
        <w:t xml:space="preserve">: </w:t>
      </w:r>
      <w:r w:rsidR="000273EB" w:rsidRPr="000273EB">
        <w:rPr>
          <w:rFonts w:cs="Arial"/>
        </w:rPr>
        <w:t>Voting and Representation</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7FD6B8BC" w:rsidR="00AC6798" w:rsidRDefault="008127BE" w:rsidP="00AC6798">
      <w:pPr>
        <w:pStyle w:val="ListParagraph"/>
        <w:numPr>
          <w:ilvl w:val="0"/>
          <w:numId w:val="1"/>
        </w:numPr>
        <w:rPr>
          <w:rFonts w:ascii="Arial" w:hAnsi="Arial" w:cs="Arial"/>
        </w:rPr>
      </w:pPr>
      <w:r w:rsidRPr="008127BE">
        <w:rPr>
          <w:rFonts w:ascii="Arial" w:hAnsi="Arial" w:cs="Arial"/>
        </w:rPr>
        <w:t>Voting Rights</w:t>
      </w:r>
    </w:p>
    <w:p w14:paraId="3A6D3612" w14:textId="77777777" w:rsidR="007D323F" w:rsidRDefault="007D323F" w:rsidP="008127BE">
      <w:pPr>
        <w:pStyle w:val="ListParagraph"/>
        <w:numPr>
          <w:ilvl w:val="1"/>
          <w:numId w:val="1"/>
        </w:numPr>
        <w:rPr>
          <w:rFonts w:ascii="Arial" w:hAnsi="Arial" w:cs="Arial"/>
        </w:rPr>
      </w:pPr>
      <w:r>
        <w:rPr>
          <w:rFonts w:ascii="Arial" w:hAnsi="Arial" w:cs="Arial"/>
        </w:rPr>
        <w:t>A</w:t>
      </w:r>
      <w:r w:rsidRPr="007D323F">
        <w:rPr>
          <w:rFonts w:ascii="Arial" w:hAnsi="Arial" w:cs="Arial"/>
        </w:rPr>
        <w:t>t the Constitutional Convention of 1787, the states already had election systems</w:t>
      </w:r>
      <w:r>
        <w:rPr>
          <w:rFonts w:ascii="Arial" w:hAnsi="Arial" w:cs="Arial"/>
        </w:rPr>
        <w:t xml:space="preserve"> that were</w:t>
      </w:r>
      <w:r w:rsidRPr="007D323F">
        <w:rPr>
          <w:rFonts w:ascii="Arial" w:hAnsi="Arial" w:cs="Arial"/>
        </w:rPr>
        <w:t xml:space="preserve"> quite liberal</w:t>
      </w:r>
      <w:r>
        <w:rPr>
          <w:rFonts w:ascii="Arial" w:hAnsi="Arial" w:cs="Arial"/>
        </w:rPr>
        <w:t>.</w:t>
      </w:r>
    </w:p>
    <w:p w14:paraId="5F6E5E0A" w14:textId="65AEB2A7" w:rsidR="007D323F" w:rsidRDefault="007D323F" w:rsidP="008127BE">
      <w:pPr>
        <w:pStyle w:val="ListParagraph"/>
        <w:numPr>
          <w:ilvl w:val="1"/>
          <w:numId w:val="1"/>
        </w:numPr>
        <w:rPr>
          <w:rFonts w:ascii="Arial" w:hAnsi="Arial" w:cs="Arial"/>
        </w:rPr>
      </w:pPr>
      <w:r>
        <w:rPr>
          <w:rFonts w:ascii="Arial" w:hAnsi="Arial" w:cs="Arial"/>
        </w:rPr>
        <w:t>S</w:t>
      </w:r>
      <w:r w:rsidRPr="007D323F">
        <w:rPr>
          <w:rFonts w:ascii="Arial" w:hAnsi="Arial" w:cs="Arial"/>
        </w:rPr>
        <w:t>uffrage</w:t>
      </w:r>
      <w:r>
        <w:rPr>
          <w:rFonts w:ascii="Arial" w:hAnsi="Arial" w:cs="Arial"/>
        </w:rPr>
        <w:t>, however,</w:t>
      </w:r>
      <w:r w:rsidRPr="007D323F">
        <w:rPr>
          <w:rFonts w:ascii="Arial" w:hAnsi="Arial" w:cs="Arial"/>
        </w:rPr>
        <w:t xml:space="preserve"> was granted only to free adult men, and in several states only to </w:t>
      </w:r>
      <w:r>
        <w:rPr>
          <w:rFonts w:ascii="Arial" w:hAnsi="Arial" w:cs="Arial"/>
        </w:rPr>
        <w:t>those</w:t>
      </w:r>
      <w:r w:rsidRPr="007D323F">
        <w:rPr>
          <w:rFonts w:ascii="Arial" w:hAnsi="Arial" w:cs="Arial"/>
        </w:rPr>
        <w:t xml:space="preserve"> who owned sufficient property.</w:t>
      </w:r>
    </w:p>
    <w:p w14:paraId="35B36385" w14:textId="408CB310" w:rsidR="007D323F" w:rsidRDefault="007D323F" w:rsidP="008127BE">
      <w:pPr>
        <w:pStyle w:val="ListParagraph"/>
        <w:numPr>
          <w:ilvl w:val="1"/>
          <w:numId w:val="1"/>
        </w:numPr>
        <w:rPr>
          <w:rFonts w:ascii="Arial" w:hAnsi="Arial" w:cs="Arial"/>
        </w:rPr>
      </w:pPr>
      <w:r>
        <w:rPr>
          <w:rFonts w:ascii="Arial" w:hAnsi="Arial" w:cs="Arial"/>
        </w:rPr>
        <w:t>The lack of uniformity would cause conflict when instituting federal voting requirements.</w:t>
      </w:r>
    </w:p>
    <w:p w14:paraId="4F475F3A" w14:textId="50564ADA" w:rsidR="007D323F" w:rsidRDefault="008B643F" w:rsidP="007D323F">
      <w:pPr>
        <w:pStyle w:val="ListParagraph"/>
        <w:numPr>
          <w:ilvl w:val="2"/>
          <w:numId w:val="1"/>
        </w:numPr>
        <w:rPr>
          <w:rFonts w:ascii="Arial" w:hAnsi="Arial" w:cs="Arial"/>
        </w:rPr>
      </w:pPr>
      <w:r>
        <w:rPr>
          <w:rFonts w:ascii="Arial" w:hAnsi="Arial" w:cs="Arial"/>
        </w:rPr>
        <w:t>Article I, Section 2: if citizens can cast state ballots, they are also qualified to vote in congressional elections.</w:t>
      </w:r>
    </w:p>
    <w:p w14:paraId="39366746" w14:textId="0EBB000B" w:rsidR="008B643F" w:rsidRDefault="008B643F" w:rsidP="007D323F">
      <w:pPr>
        <w:pStyle w:val="ListParagraph"/>
        <w:numPr>
          <w:ilvl w:val="2"/>
          <w:numId w:val="1"/>
        </w:numPr>
        <w:rPr>
          <w:rFonts w:ascii="Arial" w:hAnsi="Arial" w:cs="Arial"/>
        </w:rPr>
      </w:pPr>
      <w:r>
        <w:rPr>
          <w:rFonts w:ascii="Arial" w:hAnsi="Arial" w:cs="Arial"/>
        </w:rPr>
        <w:t>Fifteenth Amendment (1870): the right to vote cannot be denied on the basis of race, color</w:t>
      </w:r>
      <w:ins w:id="1" w:author="Editorial Integra" w:date="2024-09-03T10:46:00Z">
        <w:r w:rsidR="00CE368E">
          <w:rPr>
            <w:rFonts w:ascii="Arial" w:hAnsi="Arial" w:cs="Arial"/>
          </w:rPr>
          <w:t>,</w:t>
        </w:r>
      </w:ins>
      <w:r>
        <w:rPr>
          <w:rFonts w:ascii="Arial" w:hAnsi="Arial" w:cs="Arial"/>
        </w:rPr>
        <w:t xml:space="preserve"> or previous condition of servitude.</w:t>
      </w:r>
    </w:p>
    <w:p w14:paraId="305964D8" w14:textId="66EBBF4B" w:rsidR="008B643F" w:rsidRDefault="008B643F" w:rsidP="007D323F">
      <w:pPr>
        <w:pStyle w:val="ListParagraph"/>
        <w:numPr>
          <w:ilvl w:val="2"/>
          <w:numId w:val="1"/>
        </w:numPr>
        <w:rPr>
          <w:rFonts w:ascii="Arial" w:hAnsi="Arial" w:cs="Arial"/>
        </w:rPr>
      </w:pPr>
      <w:r>
        <w:rPr>
          <w:rFonts w:ascii="Arial" w:hAnsi="Arial" w:cs="Arial"/>
        </w:rPr>
        <w:t>Nineteenth Amendment (1920): the right to vote cannot be denied on the basis of sex.</w:t>
      </w:r>
    </w:p>
    <w:p w14:paraId="0AB7375D" w14:textId="5CB6C24F" w:rsidR="008B643F" w:rsidRDefault="008B643F" w:rsidP="007D323F">
      <w:pPr>
        <w:pStyle w:val="ListParagraph"/>
        <w:numPr>
          <w:ilvl w:val="2"/>
          <w:numId w:val="1"/>
        </w:numPr>
        <w:rPr>
          <w:rFonts w:ascii="Arial" w:hAnsi="Arial" w:cs="Arial"/>
        </w:rPr>
      </w:pPr>
      <w:r>
        <w:rPr>
          <w:rFonts w:ascii="Arial" w:hAnsi="Arial" w:cs="Arial"/>
        </w:rPr>
        <w:t>Twenty-fourth Amendment (1964): the government cannot impose a poll tax as a voter qualification for federal elections.</w:t>
      </w:r>
    </w:p>
    <w:p w14:paraId="13DAC2D8" w14:textId="589EDE6E" w:rsidR="008B643F" w:rsidRDefault="008B643F" w:rsidP="007D323F">
      <w:pPr>
        <w:pStyle w:val="ListParagraph"/>
        <w:numPr>
          <w:ilvl w:val="2"/>
          <w:numId w:val="1"/>
        </w:numPr>
        <w:rPr>
          <w:rFonts w:ascii="Arial" w:hAnsi="Arial" w:cs="Arial"/>
        </w:rPr>
      </w:pPr>
      <w:r>
        <w:rPr>
          <w:rFonts w:ascii="Arial" w:hAnsi="Arial" w:cs="Arial"/>
        </w:rPr>
        <w:t>Twenty-sixth Amendment (1971): the minimum voting age for all state and federal elections is 18.</w:t>
      </w:r>
    </w:p>
    <w:p w14:paraId="3693D372" w14:textId="77777777" w:rsidR="008B643F" w:rsidRDefault="008B643F" w:rsidP="008B643F">
      <w:pPr>
        <w:pStyle w:val="ListParagraph"/>
        <w:numPr>
          <w:ilvl w:val="1"/>
          <w:numId w:val="1"/>
        </w:numPr>
        <w:rPr>
          <w:rFonts w:ascii="Arial" w:hAnsi="Arial" w:cs="Arial"/>
          <w:b/>
          <w:bCs/>
        </w:rPr>
      </w:pPr>
      <w:r w:rsidRPr="00A34E12">
        <w:rPr>
          <w:rFonts w:ascii="Arial" w:hAnsi="Arial" w:cs="Arial"/>
          <w:b/>
          <w:bCs/>
          <w:i/>
          <w:iCs/>
        </w:rPr>
        <w:t xml:space="preserve">Oregon v. Mitchell </w:t>
      </w:r>
      <w:r w:rsidRPr="007D323F">
        <w:rPr>
          <w:rFonts w:ascii="Arial" w:hAnsi="Arial" w:cs="Arial"/>
          <w:b/>
          <w:bCs/>
        </w:rPr>
        <w:t>(1970)</w:t>
      </w:r>
    </w:p>
    <w:p w14:paraId="3158752F" w14:textId="77777777" w:rsidR="008B643F" w:rsidRPr="008B643F" w:rsidRDefault="008B643F" w:rsidP="008B643F">
      <w:pPr>
        <w:pStyle w:val="ListParagraph"/>
        <w:numPr>
          <w:ilvl w:val="2"/>
          <w:numId w:val="1"/>
        </w:numPr>
        <w:rPr>
          <w:rFonts w:ascii="Arial" w:hAnsi="Arial" w:cs="Arial"/>
          <w:b/>
          <w:bCs/>
        </w:rPr>
      </w:pPr>
      <w:r>
        <w:rPr>
          <w:rFonts w:ascii="Arial" w:hAnsi="Arial" w:cs="Arial"/>
        </w:rPr>
        <w:t xml:space="preserve">The justices held that, </w:t>
      </w:r>
      <w:r w:rsidRPr="008B643F">
        <w:rPr>
          <w:rFonts w:ascii="Arial" w:hAnsi="Arial" w:cs="Arial"/>
        </w:rPr>
        <w:t xml:space="preserve">although Congress </w:t>
      </w:r>
      <w:r>
        <w:rPr>
          <w:rFonts w:ascii="Arial" w:hAnsi="Arial" w:cs="Arial"/>
        </w:rPr>
        <w:t>could</w:t>
      </w:r>
      <w:r w:rsidRPr="008B643F">
        <w:rPr>
          <w:rFonts w:ascii="Arial" w:hAnsi="Arial" w:cs="Arial"/>
        </w:rPr>
        <w:t xml:space="preserve"> set a minimum age for voting in federal elections, it </w:t>
      </w:r>
      <w:r>
        <w:rPr>
          <w:rFonts w:ascii="Arial" w:hAnsi="Arial" w:cs="Arial"/>
        </w:rPr>
        <w:t>could not</w:t>
      </w:r>
      <w:r w:rsidRPr="008B643F">
        <w:rPr>
          <w:rFonts w:ascii="Arial" w:hAnsi="Arial" w:cs="Arial"/>
        </w:rPr>
        <w:t xml:space="preserve"> impose an age standard on state and local elections.</w:t>
      </w:r>
    </w:p>
    <w:p w14:paraId="5061EC1F" w14:textId="29946B9C" w:rsidR="008B643F" w:rsidRPr="00BC629B" w:rsidRDefault="008B643F" w:rsidP="008B643F">
      <w:pPr>
        <w:pStyle w:val="ListParagraph"/>
        <w:numPr>
          <w:ilvl w:val="2"/>
          <w:numId w:val="1"/>
        </w:numPr>
        <w:rPr>
          <w:rFonts w:ascii="Arial" w:hAnsi="Arial" w:cs="Arial"/>
          <w:b/>
          <w:bCs/>
        </w:rPr>
      </w:pPr>
      <w:r w:rsidRPr="008B643F">
        <w:rPr>
          <w:rFonts w:ascii="Arial" w:hAnsi="Arial" w:cs="Arial"/>
        </w:rPr>
        <w:t xml:space="preserve">Congress overcame the </w:t>
      </w:r>
      <w:r w:rsidRPr="008B643F">
        <w:rPr>
          <w:rFonts w:ascii="Arial" w:hAnsi="Arial" w:cs="Arial"/>
          <w:i/>
        </w:rPr>
        <w:t>Mitchell</w:t>
      </w:r>
      <w:r w:rsidRPr="008B643F">
        <w:rPr>
          <w:rFonts w:ascii="Arial" w:hAnsi="Arial" w:cs="Arial"/>
        </w:rPr>
        <w:t xml:space="preserve"> ruling by proposing the Twenty-sixth Amendment.</w:t>
      </w:r>
    </w:p>
    <w:p w14:paraId="59EFACF2" w14:textId="2DC736DA" w:rsidR="00BC629B" w:rsidRPr="00BC629B" w:rsidRDefault="00BC629B" w:rsidP="00BC629B">
      <w:pPr>
        <w:pStyle w:val="ListParagraph"/>
        <w:numPr>
          <w:ilvl w:val="1"/>
          <w:numId w:val="1"/>
        </w:numPr>
        <w:rPr>
          <w:rFonts w:ascii="Arial" w:hAnsi="Arial" w:cs="Arial"/>
          <w:b/>
          <w:bCs/>
        </w:rPr>
      </w:pPr>
      <w:r>
        <w:rPr>
          <w:rFonts w:ascii="Arial" w:hAnsi="Arial" w:cs="Arial"/>
        </w:rPr>
        <w:t>Post-Civil War attempts to legislate protections for Black Americans were met with resistance.</w:t>
      </w:r>
    </w:p>
    <w:p w14:paraId="02DA7149" w14:textId="77777777" w:rsidR="00BC629B" w:rsidRPr="00BC629B" w:rsidRDefault="00BC629B" w:rsidP="00BC629B">
      <w:pPr>
        <w:pStyle w:val="ListParagraph"/>
        <w:numPr>
          <w:ilvl w:val="1"/>
          <w:numId w:val="1"/>
        </w:numPr>
        <w:rPr>
          <w:rFonts w:ascii="Arial" w:hAnsi="Arial" w:cs="Arial"/>
          <w:b/>
          <w:bCs/>
        </w:rPr>
      </w:pPr>
      <w:r>
        <w:rPr>
          <w:rFonts w:ascii="Arial" w:hAnsi="Arial" w:cs="Arial"/>
          <w:i/>
          <w:iCs/>
        </w:rPr>
        <w:t xml:space="preserve">United States v. Cruikshank </w:t>
      </w:r>
      <w:r>
        <w:rPr>
          <w:rFonts w:ascii="Arial" w:hAnsi="Arial" w:cs="Arial"/>
        </w:rPr>
        <w:t>(1876)</w:t>
      </w:r>
    </w:p>
    <w:p w14:paraId="1BF266C6" w14:textId="3680B632" w:rsidR="00BC629B" w:rsidRPr="00BC629B" w:rsidRDefault="00BC629B" w:rsidP="00BC629B">
      <w:pPr>
        <w:pStyle w:val="ListParagraph"/>
        <w:numPr>
          <w:ilvl w:val="2"/>
          <w:numId w:val="1"/>
        </w:numPr>
        <w:rPr>
          <w:rFonts w:ascii="Arial" w:hAnsi="Arial" w:cs="Arial"/>
          <w:b/>
          <w:bCs/>
        </w:rPr>
      </w:pPr>
      <w:r>
        <w:rPr>
          <w:rFonts w:ascii="Arial" w:hAnsi="Arial" w:cs="Arial"/>
        </w:rPr>
        <w:t xml:space="preserve">The Court </w:t>
      </w:r>
      <w:r w:rsidRPr="00BC629B">
        <w:rPr>
          <w:rFonts w:ascii="Arial" w:hAnsi="Arial" w:cs="Arial"/>
        </w:rPr>
        <w:t xml:space="preserve">ruled the Enforcement Act of 1870 could not be the basis for </w:t>
      </w:r>
      <w:r>
        <w:rPr>
          <w:rFonts w:ascii="Arial" w:hAnsi="Arial" w:cs="Arial"/>
        </w:rPr>
        <w:t>prosecuting perpetrators of violence</w:t>
      </w:r>
      <w:r w:rsidRPr="00BC629B">
        <w:rPr>
          <w:rFonts w:ascii="Arial" w:hAnsi="Arial" w:cs="Arial"/>
        </w:rPr>
        <w:t xml:space="preserve">, since it did not appear the defendants </w:t>
      </w:r>
      <w:r>
        <w:rPr>
          <w:rFonts w:ascii="Arial" w:hAnsi="Arial" w:cs="Arial"/>
        </w:rPr>
        <w:t>intended</w:t>
      </w:r>
      <w:r w:rsidRPr="00BC629B">
        <w:rPr>
          <w:rFonts w:ascii="Arial" w:hAnsi="Arial" w:cs="Arial"/>
        </w:rPr>
        <w:t xml:space="preserve"> to prevent </w:t>
      </w:r>
      <w:r>
        <w:rPr>
          <w:rFonts w:ascii="Arial" w:hAnsi="Arial" w:cs="Arial"/>
        </w:rPr>
        <w:t>Black Americans f</w:t>
      </w:r>
      <w:r w:rsidRPr="00BC629B">
        <w:rPr>
          <w:rFonts w:ascii="Arial" w:hAnsi="Arial" w:cs="Arial"/>
        </w:rPr>
        <w:t>rom exercising their right to vote.</w:t>
      </w:r>
    </w:p>
    <w:p w14:paraId="14A68491" w14:textId="77777777" w:rsidR="00BC629B" w:rsidRPr="00BC629B" w:rsidRDefault="00BC629B" w:rsidP="00BC629B">
      <w:pPr>
        <w:pStyle w:val="ListParagraph"/>
        <w:numPr>
          <w:ilvl w:val="1"/>
          <w:numId w:val="1"/>
        </w:numPr>
        <w:rPr>
          <w:rFonts w:ascii="Arial" w:hAnsi="Arial" w:cs="Arial"/>
          <w:b/>
          <w:bCs/>
        </w:rPr>
      </w:pPr>
      <w:r>
        <w:rPr>
          <w:rFonts w:ascii="Arial" w:hAnsi="Arial" w:cs="Arial"/>
          <w:i/>
          <w:iCs/>
        </w:rPr>
        <w:t xml:space="preserve">United States v. Reese </w:t>
      </w:r>
      <w:r>
        <w:rPr>
          <w:rFonts w:ascii="Arial" w:hAnsi="Arial" w:cs="Arial"/>
        </w:rPr>
        <w:t>(1976)</w:t>
      </w:r>
    </w:p>
    <w:p w14:paraId="74998632" w14:textId="0FADABDA" w:rsidR="00BC629B" w:rsidRPr="00BC629B" w:rsidRDefault="00BC629B" w:rsidP="00BC629B">
      <w:pPr>
        <w:pStyle w:val="ListParagraph"/>
        <w:numPr>
          <w:ilvl w:val="2"/>
          <w:numId w:val="1"/>
        </w:numPr>
        <w:rPr>
          <w:rFonts w:ascii="Arial" w:hAnsi="Arial" w:cs="Arial"/>
          <w:b/>
          <w:bCs/>
        </w:rPr>
      </w:pPr>
      <w:r>
        <w:rPr>
          <w:rFonts w:ascii="Arial" w:hAnsi="Arial" w:cs="Arial"/>
        </w:rPr>
        <w:t xml:space="preserve">The Court did not </w:t>
      </w:r>
      <w:r w:rsidRPr="00BC629B">
        <w:rPr>
          <w:rFonts w:ascii="Arial" w:hAnsi="Arial" w:cs="Arial"/>
        </w:rPr>
        <w:t xml:space="preserve">uphold the indictment of a Kentucky election official who refused to register a qualified Black voter </w:t>
      </w:r>
      <w:r>
        <w:rPr>
          <w:rFonts w:ascii="Arial" w:hAnsi="Arial" w:cs="Arial"/>
        </w:rPr>
        <w:t>because</w:t>
      </w:r>
      <w:r w:rsidRPr="00BC629B">
        <w:rPr>
          <w:rFonts w:ascii="Arial" w:hAnsi="Arial" w:cs="Arial"/>
        </w:rPr>
        <w:t xml:space="preserve"> the Enforcement Act  was too broadly drawn.</w:t>
      </w:r>
    </w:p>
    <w:p w14:paraId="061E8212" w14:textId="77777777" w:rsidR="00BC629B" w:rsidRPr="00BC629B" w:rsidRDefault="00BC629B" w:rsidP="00BC629B">
      <w:pPr>
        <w:pStyle w:val="ListParagraph"/>
        <w:numPr>
          <w:ilvl w:val="1"/>
          <w:numId w:val="1"/>
        </w:numPr>
        <w:rPr>
          <w:rFonts w:ascii="Arial" w:hAnsi="Arial" w:cs="Arial"/>
          <w:b/>
          <w:bCs/>
        </w:rPr>
      </w:pPr>
      <w:r>
        <w:rPr>
          <w:rFonts w:ascii="Arial" w:hAnsi="Arial" w:cs="Arial"/>
          <w:i/>
          <w:iCs/>
        </w:rPr>
        <w:t xml:space="preserve">United States v. Harris </w:t>
      </w:r>
      <w:r>
        <w:rPr>
          <w:rFonts w:ascii="Arial" w:hAnsi="Arial" w:cs="Arial"/>
        </w:rPr>
        <w:t>(1883)</w:t>
      </w:r>
    </w:p>
    <w:p w14:paraId="7E6D5E77" w14:textId="23CCE29E" w:rsidR="00BC629B" w:rsidRPr="00BC629B" w:rsidRDefault="00BC629B" w:rsidP="00BC629B">
      <w:pPr>
        <w:pStyle w:val="ListParagraph"/>
        <w:numPr>
          <w:ilvl w:val="2"/>
          <w:numId w:val="1"/>
        </w:numPr>
        <w:rPr>
          <w:rFonts w:ascii="Arial" w:hAnsi="Arial" w:cs="Arial"/>
          <w:b/>
          <w:bCs/>
        </w:rPr>
      </w:pPr>
      <w:r>
        <w:rPr>
          <w:rFonts w:ascii="Arial" w:hAnsi="Arial" w:cs="Arial"/>
        </w:rPr>
        <w:t xml:space="preserve">The Court </w:t>
      </w:r>
      <w:r w:rsidRPr="00BC629B">
        <w:rPr>
          <w:rFonts w:ascii="Arial" w:hAnsi="Arial" w:cs="Arial"/>
        </w:rPr>
        <w:t>was reluctant to approve sanctions under the Ku Klux Klan Act when the prosecution centered private behavior</w:t>
      </w:r>
      <w:r>
        <w:rPr>
          <w:rFonts w:ascii="Arial" w:hAnsi="Arial" w:cs="Arial"/>
        </w:rPr>
        <w:t>.</w:t>
      </w:r>
    </w:p>
    <w:p w14:paraId="2AF782FF" w14:textId="77777777" w:rsidR="00BC629B" w:rsidRPr="00BC629B" w:rsidRDefault="00BC629B" w:rsidP="00BC629B">
      <w:pPr>
        <w:pStyle w:val="ListParagraph"/>
        <w:numPr>
          <w:ilvl w:val="1"/>
          <w:numId w:val="1"/>
        </w:numPr>
        <w:rPr>
          <w:rFonts w:ascii="Arial" w:hAnsi="Arial" w:cs="Arial"/>
          <w:b/>
          <w:bCs/>
        </w:rPr>
      </w:pPr>
      <w:r>
        <w:rPr>
          <w:rFonts w:ascii="Arial" w:hAnsi="Arial" w:cs="Arial"/>
          <w:i/>
          <w:iCs/>
        </w:rPr>
        <w:t>Ex parte Yarbrough</w:t>
      </w:r>
      <w:r>
        <w:rPr>
          <w:rFonts w:ascii="Arial" w:hAnsi="Arial" w:cs="Arial"/>
        </w:rPr>
        <w:t xml:space="preserve"> (1884)</w:t>
      </w:r>
    </w:p>
    <w:p w14:paraId="5B8F0F5A" w14:textId="0DF71D49" w:rsidR="00BC629B" w:rsidRPr="00BC629B" w:rsidRDefault="00BC629B" w:rsidP="00BC629B">
      <w:pPr>
        <w:pStyle w:val="ListParagraph"/>
        <w:numPr>
          <w:ilvl w:val="2"/>
          <w:numId w:val="1"/>
        </w:numPr>
        <w:rPr>
          <w:rFonts w:ascii="Arial" w:hAnsi="Arial" w:cs="Arial"/>
          <w:b/>
          <w:bCs/>
        </w:rPr>
      </w:pPr>
      <w:r>
        <w:rPr>
          <w:rFonts w:ascii="Arial" w:hAnsi="Arial" w:cs="Arial"/>
        </w:rPr>
        <w:lastRenderedPageBreak/>
        <w:t xml:space="preserve">The Court </w:t>
      </w:r>
      <w:r w:rsidRPr="00BC629B">
        <w:rPr>
          <w:rFonts w:ascii="Arial" w:hAnsi="Arial" w:cs="Arial"/>
        </w:rPr>
        <w:t>strong</w:t>
      </w:r>
      <w:r>
        <w:rPr>
          <w:rFonts w:ascii="Arial" w:hAnsi="Arial" w:cs="Arial"/>
        </w:rPr>
        <w:t>ly</w:t>
      </w:r>
      <w:r w:rsidRPr="00BC629B">
        <w:rPr>
          <w:rFonts w:ascii="Arial" w:hAnsi="Arial" w:cs="Arial"/>
        </w:rPr>
        <w:t xml:space="preserve"> support</w:t>
      </w:r>
      <w:r>
        <w:rPr>
          <w:rFonts w:ascii="Arial" w:hAnsi="Arial" w:cs="Arial"/>
        </w:rPr>
        <w:t>ed</w:t>
      </w:r>
      <w:r w:rsidRPr="00BC629B">
        <w:rPr>
          <w:rFonts w:ascii="Arial" w:hAnsi="Arial" w:cs="Arial"/>
        </w:rPr>
        <w:t xml:space="preserve"> federal enforcement actions against private behavior when the right to vote in national elections was abridged.</w:t>
      </w:r>
    </w:p>
    <w:p w14:paraId="07E0BAB7" w14:textId="3536ACDC" w:rsidR="00BC629B" w:rsidRPr="00BC629B" w:rsidRDefault="00BC629B" w:rsidP="00BC629B">
      <w:pPr>
        <w:pStyle w:val="ListParagraph"/>
        <w:numPr>
          <w:ilvl w:val="1"/>
          <w:numId w:val="1"/>
        </w:numPr>
        <w:rPr>
          <w:rFonts w:ascii="Arial" w:hAnsi="Arial" w:cs="Arial"/>
          <w:b/>
          <w:bCs/>
        </w:rPr>
      </w:pPr>
      <w:r>
        <w:rPr>
          <w:rFonts w:ascii="Arial" w:hAnsi="Arial" w:cs="Arial"/>
        </w:rPr>
        <w:t>The Court approved criminal charges against state officials who compromised the integrity of federal elections in:</w:t>
      </w:r>
    </w:p>
    <w:p w14:paraId="22A6E8A5" w14:textId="77777777" w:rsidR="00BC629B" w:rsidRDefault="00BC629B" w:rsidP="00BC629B">
      <w:pPr>
        <w:pStyle w:val="ListParagraph"/>
        <w:numPr>
          <w:ilvl w:val="2"/>
          <w:numId w:val="1"/>
        </w:numPr>
        <w:rPr>
          <w:rFonts w:ascii="Arial" w:hAnsi="Arial" w:cs="Arial"/>
        </w:rPr>
      </w:pPr>
      <w:r w:rsidRPr="00BC629B">
        <w:rPr>
          <w:rFonts w:ascii="Arial" w:hAnsi="Arial" w:cs="Arial"/>
          <w:i/>
        </w:rPr>
        <w:t>Ex parte Clark</w:t>
      </w:r>
      <w:r w:rsidRPr="00BC629B">
        <w:rPr>
          <w:rFonts w:ascii="Arial" w:hAnsi="Arial" w:cs="Arial"/>
        </w:rPr>
        <w:t xml:space="preserve"> (1880)</w:t>
      </w:r>
      <w:r>
        <w:rPr>
          <w:rFonts w:ascii="Arial" w:hAnsi="Arial" w:cs="Arial"/>
        </w:rPr>
        <w:t>.</w:t>
      </w:r>
    </w:p>
    <w:p w14:paraId="605B521B" w14:textId="77777777" w:rsidR="00BC629B" w:rsidRDefault="00BC629B" w:rsidP="00BC629B">
      <w:pPr>
        <w:pStyle w:val="ListParagraph"/>
        <w:numPr>
          <w:ilvl w:val="2"/>
          <w:numId w:val="1"/>
        </w:numPr>
        <w:rPr>
          <w:rFonts w:ascii="Arial" w:hAnsi="Arial" w:cs="Arial"/>
        </w:rPr>
      </w:pPr>
      <w:r w:rsidRPr="00BC629B">
        <w:rPr>
          <w:rFonts w:ascii="Arial" w:hAnsi="Arial" w:cs="Arial"/>
          <w:i/>
        </w:rPr>
        <w:t>Ex parte Siebold</w:t>
      </w:r>
      <w:r w:rsidRPr="00BC629B">
        <w:rPr>
          <w:rFonts w:ascii="Arial" w:hAnsi="Arial" w:cs="Arial"/>
        </w:rPr>
        <w:t xml:space="preserve"> (1880)</w:t>
      </w:r>
      <w:r>
        <w:rPr>
          <w:rFonts w:ascii="Arial" w:hAnsi="Arial" w:cs="Arial"/>
        </w:rPr>
        <w:t>.</w:t>
      </w:r>
    </w:p>
    <w:p w14:paraId="3DCFC544" w14:textId="2A69C00F" w:rsidR="00BC629B" w:rsidRPr="00BC629B" w:rsidRDefault="00BC629B" w:rsidP="00BC629B">
      <w:pPr>
        <w:pStyle w:val="ListParagraph"/>
        <w:numPr>
          <w:ilvl w:val="2"/>
          <w:numId w:val="1"/>
        </w:numPr>
        <w:rPr>
          <w:rFonts w:ascii="Arial" w:hAnsi="Arial" w:cs="Arial"/>
        </w:rPr>
      </w:pPr>
      <w:r w:rsidRPr="00BC629B">
        <w:rPr>
          <w:rFonts w:ascii="Arial" w:hAnsi="Arial" w:cs="Arial"/>
          <w:i/>
        </w:rPr>
        <w:t>United States v. Gale</w:t>
      </w:r>
      <w:r w:rsidRPr="00BC629B">
        <w:rPr>
          <w:rFonts w:ascii="Arial" w:hAnsi="Arial" w:cs="Arial"/>
        </w:rPr>
        <w:t xml:space="preserve"> (1883)</w:t>
      </w:r>
      <w:r>
        <w:rPr>
          <w:rFonts w:ascii="Arial" w:hAnsi="Arial" w:cs="Arial"/>
        </w:rPr>
        <w:t>.</w:t>
      </w:r>
    </w:p>
    <w:p w14:paraId="01C01124" w14:textId="581192C0" w:rsidR="008127BE" w:rsidRDefault="008127BE" w:rsidP="008127BE">
      <w:pPr>
        <w:pStyle w:val="ListParagraph"/>
        <w:numPr>
          <w:ilvl w:val="1"/>
          <w:numId w:val="1"/>
        </w:numPr>
        <w:rPr>
          <w:rFonts w:ascii="Arial" w:hAnsi="Arial" w:cs="Arial"/>
        </w:rPr>
      </w:pPr>
      <w:r w:rsidRPr="008127BE">
        <w:rPr>
          <w:rFonts w:ascii="Arial" w:hAnsi="Arial" w:cs="Arial"/>
        </w:rPr>
        <w:t>State Restrictions on Voting</w:t>
      </w:r>
    </w:p>
    <w:p w14:paraId="5667266B" w14:textId="0624D469" w:rsidR="00A34E12" w:rsidRDefault="00A34E12" w:rsidP="00A34E12">
      <w:pPr>
        <w:pStyle w:val="ListParagraph"/>
        <w:numPr>
          <w:ilvl w:val="2"/>
          <w:numId w:val="1"/>
        </w:numPr>
        <w:rPr>
          <w:rFonts w:ascii="Arial" w:hAnsi="Arial" w:cs="Arial"/>
          <w:b/>
          <w:bCs/>
        </w:rPr>
      </w:pPr>
      <w:r w:rsidRPr="00A34E12">
        <w:rPr>
          <w:rFonts w:ascii="Arial" w:hAnsi="Arial" w:cs="Arial"/>
          <w:b/>
          <w:bCs/>
          <w:i/>
          <w:iCs/>
        </w:rPr>
        <w:t xml:space="preserve">Louisiana v. United States </w:t>
      </w:r>
      <w:r w:rsidRPr="007D323F">
        <w:rPr>
          <w:rFonts w:ascii="Arial" w:hAnsi="Arial" w:cs="Arial"/>
          <w:b/>
          <w:bCs/>
        </w:rPr>
        <w:t>(1965)</w:t>
      </w:r>
    </w:p>
    <w:p w14:paraId="4A939A44" w14:textId="7104E366" w:rsidR="00BC629B" w:rsidRPr="00BC629B" w:rsidRDefault="00BC629B" w:rsidP="00BC629B">
      <w:pPr>
        <w:pStyle w:val="ListParagraph"/>
        <w:numPr>
          <w:ilvl w:val="3"/>
          <w:numId w:val="1"/>
        </w:numPr>
        <w:rPr>
          <w:rFonts w:ascii="Arial" w:hAnsi="Arial" w:cs="Arial"/>
          <w:b/>
          <w:bCs/>
        </w:rPr>
      </w:pPr>
      <w:r>
        <w:rPr>
          <w:rFonts w:ascii="Arial" w:hAnsi="Arial" w:cs="Arial"/>
        </w:rPr>
        <w:t xml:space="preserve">The </w:t>
      </w:r>
      <w:r w:rsidRPr="00BC629B">
        <w:rPr>
          <w:rFonts w:ascii="Arial" w:hAnsi="Arial" w:cs="Arial"/>
        </w:rPr>
        <w:t xml:space="preserve">Court struck down Louisiana’s “understanding test,” which permitted voting registrars to determine whether individuals </w:t>
      </w:r>
      <w:r>
        <w:rPr>
          <w:rFonts w:ascii="Arial" w:hAnsi="Arial" w:cs="Arial"/>
        </w:rPr>
        <w:t>understood</w:t>
      </w:r>
      <w:r w:rsidRPr="00BC629B">
        <w:rPr>
          <w:rFonts w:ascii="Arial" w:hAnsi="Arial" w:cs="Arial"/>
        </w:rPr>
        <w:t xml:space="preserve"> state and federal constitutions to be qualified to vote.</w:t>
      </w:r>
    </w:p>
    <w:p w14:paraId="594ABC35" w14:textId="5EDAB7B1" w:rsidR="00BC629B" w:rsidRPr="007D323F" w:rsidRDefault="00BC629B" w:rsidP="00BC629B">
      <w:pPr>
        <w:pStyle w:val="ListParagraph"/>
        <w:numPr>
          <w:ilvl w:val="3"/>
          <w:numId w:val="1"/>
        </w:numPr>
        <w:rPr>
          <w:rFonts w:ascii="Arial" w:hAnsi="Arial" w:cs="Arial"/>
          <w:b/>
          <w:bCs/>
        </w:rPr>
      </w:pPr>
      <w:r>
        <w:rPr>
          <w:rFonts w:ascii="Arial" w:hAnsi="Arial" w:cs="Arial"/>
        </w:rPr>
        <w:t>This was a warning the Court would not tolerate state schemes designed to deny marginalized individuals access to the ballot.</w:t>
      </w:r>
    </w:p>
    <w:p w14:paraId="591D00F9" w14:textId="6FB1F9BE" w:rsidR="00A34E12" w:rsidRDefault="00A34E12" w:rsidP="00A34E12">
      <w:pPr>
        <w:pStyle w:val="ListParagraph"/>
        <w:numPr>
          <w:ilvl w:val="2"/>
          <w:numId w:val="1"/>
        </w:numPr>
        <w:rPr>
          <w:rFonts w:ascii="Arial" w:hAnsi="Arial" w:cs="Arial"/>
          <w:b/>
          <w:bCs/>
        </w:rPr>
      </w:pPr>
      <w:r w:rsidRPr="00A34E12">
        <w:rPr>
          <w:rFonts w:ascii="Arial" w:hAnsi="Arial" w:cs="Arial"/>
          <w:b/>
          <w:bCs/>
          <w:i/>
          <w:iCs/>
        </w:rPr>
        <w:t xml:space="preserve">Harper v. Virginia State Board of Elections </w:t>
      </w:r>
      <w:r w:rsidRPr="007D323F">
        <w:rPr>
          <w:rFonts w:ascii="Arial" w:hAnsi="Arial" w:cs="Arial"/>
          <w:b/>
          <w:bCs/>
        </w:rPr>
        <w:t>(1966)</w:t>
      </w:r>
    </w:p>
    <w:p w14:paraId="4E4F1069" w14:textId="67C1D3EA" w:rsidR="00BC629B" w:rsidRPr="00BC629B" w:rsidRDefault="00BC629B" w:rsidP="00BC629B">
      <w:pPr>
        <w:pStyle w:val="ListParagraph"/>
        <w:numPr>
          <w:ilvl w:val="3"/>
          <w:numId w:val="1"/>
        </w:numPr>
        <w:rPr>
          <w:rFonts w:ascii="Arial" w:hAnsi="Arial" w:cs="Arial"/>
          <w:b/>
          <w:bCs/>
        </w:rPr>
      </w:pPr>
      <w:r>
        <w:rPr>
          <w:rFonts w:ascii="Arial" w:hAnsi="Arial" w:cs="Arial"/>
        </w:rPr>
        <w:t xml:space="preserve">The Court </w:t>
      </w:r>
      <w:r w:rsidRPr="00BC629B">
        <w:rPr>
          <w:rFonts w:ascii="Arial" w:hAnsi="Arial" w:cs="Arial"/>
        </w:rPr>
        <w:t xml:space="preserve">found that poll taxes imposed as a requirement to vote in </w:t>
      </w:r>
      <w:r w:rsidRPr="00BC629B">
        <w:rPr>
          <w:rFonts w:ascii="Arial" w:hAnsi="Arial" w:cs="Arial"/>
          <w:i/>
        </w:rPr>
        <w:t>state elections</w:t>
      </w:r>
      <w:r w:rsidRPr="00BC629B">
        <w:rPr>
          <w:rFonts w:ascii="Arial" w:hAnsi="Arial" w:cs="Arial"/>
        </w:rPr>
        <w:t xml:space="preserve"> violated the Fourteenth Amendment.</w:t>
      </w:r>
    </w:p>
    <w:p w14:paraId="35DE5BDA" w14:textId="64F243D3" w:rsidR="00BC629B" w:rsidRPr="007D323F" w:rsidRDefault="00BC629B" w:rsidP="00BC629B">
      <w:pPr>
        <w:pStyle w:val="ListParagraph"/>
        <w:numPr>
          <w:ilvl w:val="3"/>
          <w:numId w:val="1"/>
        </w:numPr>
        <w:rPr>
          <w:rFonts w:ascii="Arial" w:hAnsi="Arial" w:cs="Arial"/>
          <w:b/>
          <w:bCs/>
        </w:rPr>
      </w:pPr>
      <w:r>
        <w:rPr>
          <w:rFonts w:ascii="Arial" w:hAnsi="Arial" w:cs="Arial"/>
        </w:rPr>
        <w:t xml:space="preserve">Coupled with the Twenty-fourth Amendment, this decision </w:t>
      </w:r>
      <w:r w:rsidRPr="00BC629B">
        <w:rPr>
          <w:rFonts w:ascii="Arial" w:hAnsi="Arial" w:cs="Arial"/>
        </w:rPr>
        <w:t>eliminated the willingness or ability to pay a tax as a voting rights requirement.</w:t>
      </w:r>
    </w:p>
    <w:p w14:paraId="7058B7F5" w14:textId="0D6C20B0" w:rsidR="00A34E12" w:rsidRPr="00BC629B"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Kramer v. Union Free School District </w:t>
      </w:r>
      <w:r w:rsidRPr="007D323F">
        <w:rPr>
          <w:rFonts w:ascii="Arial" w:hAnsi="Arial" w:cs="Arial"/>
          <w:b/>
          <w:bCs/>
        </w:rPr>
        <w:t>(1969)</w:t>
      </w:r>
    </w:p>
    <w:p w14:paraId="3A77B308" w14:textId="2B8C4BC7" w:rsidR="00BC629B" w:rsidRDefault="000D1F7E" w:rsidP="00BC629B">
      <w:pPr>
        <w:pStyle w:val="ListParagraph"/>
        <w:numPr>
          <w:ilvl w:val="3"/>
          <w:numId w:val="1"/>
        </w:numPr>
        <w:rPr>
          <w:rFonts w:ascii="Arial" w:hAnsi="Arial" w:cs="Arial"/>
          <w:b/>
          <w:bCs/>
          <w:i/>
          <w:iCs/>
        </w:rPr>
      </w:pPr>
      <w:r>
        <w:rPr>
          <w:rFonts w:ascii="Arial" w:hAnsi="Arial" w:cs="Arial"/>
        </w:rPr>
        <w:t>T</w:t>
      </w:r>
      <w:r w:rsidRPr="000D1F7E">
        <w:rPr>
          <w:rFonts w:ascii="Arial" w:hAnsi="Arial" w:cs="Arial"/>
        </w:rPr>
        <w:t>he Court removed ownership</w:t>
      </w:r>
      <w:r>
        <w:rPr>
          <w:rFonts w:ascii="Arial" w:hAnsi="Arial" w:cs="Arial"/>
        </w:rPr>
        <w:t>/</w:t>
      </w:r>
      <w:r w:rsidRPr="000D1F7E">
        <w:rPr>
          <w:rFonts w:ascii="Arial" w:hAnsi="Arial" w:cs="Arial"/>
        </w:rPr>
        <w:t>rental of real property as a requirement for voting on certain property tax issues.</w:t>
      </w:r>
    </w:p>
    <w:p w14:paraId="6905628E" w14:textId="19CC1127" w:rsidR="00A34E12" w:rsidRPr="000D1F7E"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Dunn v. Blumstein </w:t>
      </w:r>
      <w:r w:rsidRPr="007D323F">
        <w:rPr>
          <w:rFonts w:ascii="Arial" w:hAnsi="Arial" w:cs="Arial"/>
          <w:b/>
          <w:bCs/>
        </w:rPr>
        <w:t>(1972)</w:t>
      </w:r>
    </w:p>
    <w:p w14:paraId="03DD7FDD" w14:textId="2D44C343" w:rsidR="000D1F7E" w:rsidRPr="00A34E12" w:rsidRDefault="000D1F7E" w:rsidP="000D1F7E">
      <w:pPr>
        <w:pStyle w:val="ListParagraph"/>
        <w:numPr>
          <w:ilvl w:val="3"/>
          <w:numId w:val="1"/>
        </w:numPr>
        <w:rPr>
          <w:rFonts w:ascii="Arial" w:hAnsi="Arial" w:cs="Arial"/>
          <w:b/>
          <w:bCs/>
          <w:i/>
          <w:iCs/>
        </w:rPr>
      </w:pPr>
      <w:r>
        <w:rPr>
          <w:rFonts w:ascii="Arial" w:hAnsi="Arial" w:cs="Arial"/>
        </w:rPr>
        <w:t>T</w:t>
      </w:r>
      <w:r w:rsidRPr="000D1F7E">
        <w:rPr>
          <w:rFonts w:ascii="Arial" w:hAnsi="Arial" w:cs="Arial"/>
        </w:rPr>
        <w:t>he Court struck down state laws that established residency requirements of up to a year as a voting prerequisite.</w:t>
      </w:r>
    </w:p>
    <w:p w14:paraId="58B6D0D5" w14:textId="1F5BC32A" w:rsidR="008127BE" w:rsidRDefault="008127BE" w:rsidP="008127BE">
      <w:pPr>
        <w:pStyle w:val="ListParagraph"/>
        <w:numPr>
          <w:ilvl w:val="1"/>
          <w:numId w:val="1"/>
        </w:numPr>
        <w:rPr>
          <w:rFonts w:ascii="Arial" w:hAnsi="Arial" w:cs="Arial"/>
        </w:rPr>
      </w:pPr>
      <w:r w:rsidRPr="008127BE">
        <w:rPr>
          <w:rFonts w:ascii="Arial" w:hAnsi="Arial" w:cs="Arial"/>
        </w:rPr>
        <w:t>The Voting Rights Act of 1965</w:t>
      </w:r>
    </w:p>
    <w:p w14:paraId="213407C9" w14:textId="1B02E627" w:rsidR="000D1F7E" w:rsidRPr="000D1F7E" w:rsidRDefault="000D1F7E" w:rsidP="00A34E12">
      <w:pPr>
        <w:pStyle w:val="ListParagraph"/>
        <w:numPr>
          <w:ilvl w:val="2"/>
          <w:numId w:val="1"/>
        </w:numPr>
        <w:rPr>
          <w:rFonts w:ascii="Arial" w:hAnsi="Arial" w:cs="Arial"/>
          <w:i/>
          <w:iCs/>
        </w:rPr>
      </w:pPr>
      <w:r>
        <w:rPr>
          <w:rFonts w:ascii="Arial" w:hAnsi="Arial" w:cs="Arial"/>
        </w:rPr>
        <w:t>The act contained general provisions and sections that targeted areas with a history of voting rights discrimination.</w:t>
      </w:r>
    </w:p>
    <w:p w14:paraId="23CC89CC" w14:textId="17B1B6D4" w:rsidR="000D1F7E" w:rsidRPr="000D1F7E" w:rsidRDefault="000D1F7E" w:rsidP="000D1F7E">
      <w:pPr>
        <w:pStyle w:val="ListParagraph"/>
        <w:numPr>
          <w:ilvl w:val="3"/>
          <w:numId w:val="1"/>
        </w:numPr>
        <w:rPr>
          <w:rFonts w:ascii="Arial" w:hAnsi="Arial" w:cs="Arial"/>
          <w:i/>
          <w:iCs/>
        </w:rPr>
      </w:pPr>
      <w:r>
        <w:rPr>
          <w:rFonts w:ascii="Arial" w:hAnsi="Arial" w:cs="Arial"/>
        </w:rPr>
        <w:t xml:space="preserve">General: </w:t>
      </w:r>
      <w:r w:rsidRPr="000D1F7E">
        <w:rPr>
          <w:rFonts w:ascii="Arial" w:hAnsi="Arial" w:cs="Arial"/>
        </w:rPr>
        <w:t>prohibited all practices and procedures</w:t>
      </w:r>
      <w:r>
        <w:rPr>
          <w:rFonts w:ascii="Arial" w:hAnsi="Arial" w:cs="Arial"/>
        </w:rPr>
        <w:t xml:space="preserve"> (e.g.,</w:t>
      </w:r>
      <w:r w:rsidRPr="000D1F7E">
        <w:rPr>
          <w:rFonts w:ascii="Arial" w:hAnsi="Arial" w:cs="Arial"/>
        </w:rPr>
        <w:t xml:space="preserve"> poll taxes</w:t>
      </w:r>
      <w:r>
        <w:rPr>
          <w:rFonts w:ascii="Arial" w:hAnsi="Arial" w:cs="Arial"/>
        </w:rPr>
        <w:t xml:space="preserve">, </w:t>
      </w:r>
      <w:r w:rsidRPr="000D1F7E">
        <w:rPr>
          <w:rFonts w:ascii="Arial" w:hAnsi="Arial" w:cs="Arial"/>
        </w:rPr>
        <w:t>literacy tests</w:t>
      </w:r>
      <w:r>
        <w:rPr>
          <w:rFonts w:ascii="Arial" w:hAnsi="Arial" w:cs="Arial"/>
        </w:rPr>
        <w:t>)</w:t>
      </w:r>
      <w:r w:rsidRPr="000D1F7E">
        <w:rPr>
          <w:rFonts w:ascii="Arial" w:hAnsi="Arial" w:cs="Arial"/>
        </w:rPr>
        <w:t>, that had a discriminatory impact on voting rights.</w:t>
      </w:r>
    </w:p>
    <w:p w14:paraId="089FD9CF" w14:textId="66956F71" w:rsidR="000D1F7E" w:rsidRDefault="000D1F7E" w:rsidP="000D1F7E">
      <w:pPr>
        <w:pStyle w:val="ListParagraph"/>
        <w:numPr>
          <w:ilvl w:val="3"/>
          <w:numId w:val="1"/>
        </w:numPr>
        <w:rPr>
          <w:rFonts w:ascii="Arial" w:hAnsi="Arial" w:cs="Arial"/>
          <w:i/>
          <w:iCs/>
        </w:rPr>
      </w:pPr>
      <w:r>
        <w:rPr>
          <w:rFonts w:ascii="Arial" w:hAnsi="Arial" w:cs="Arial"/>
        </w:rPr>
        <w:t xml:space="preserve">Targeted: </w:t>
      </w:r>
      <w:r w:rsidR="00E51297">
        <w:rPr>
          <w:rFonts w:ascii="Arial" w:hAnsi="Arial" w:cs="Arial"/>
        </w:rPr>
        <w:t xml:space="preserve">prohibited </w:t>
      </w:r>
      <w:r w:rsidR="00E51297" w:rsidRPr="00E51297">
        <w:rPr>
          <w:rFonts w:ascii="Arial" w:hAnsi="Arial" w:cs="Arial"/>
        </w:rPr>
        <w:t>implementing changes in election procedures without approval from the U.S. Justice Department</w:t>
      </w:r>
      <w:r w:rsidR="00E51297">
        <w:rPr>
          <w:rFonts w:ascii="Arial" w:hAnsi="Arial" w:cs="Arial"/>
        </w:rPr>
        <w:t>/</w:t>
      </w:r>
      <w:r w:rsidR="00E51297" w:rsidRPr="00E51297">
        <w:rPr>
          <w:rFonts w:ascii="Arial" w:hAnsi="Arial" w:cs="Arial"/>
        </w:rPr>
        <w:t>three-judge district court in Washington, D.C.</w:t>
      </w:r>
    </w:p>
    <w:p w14:paraId="39A86971" w14:textId="04B6291A" w:rsidR="00A34E12" w:rsidRPr="00E51297" w:rsidRDefault="00A34E12" w:rsidP="00A34E12">
      <w:pPr>
        <w:pStyle w:val="ListParagraph"/>
        <w:numPr>
          <w:ilvl w:val="2"/>
          <w:numId w:val="1"/>
        </w:numPr>
        <w:rPr>
          <w:rFonts w:ascii="Arial" w:hAnsi="Arial" w:cs="Arial"/>
          <w:i/>
          <w:iCs/>
        </w:rPr>
      </w:pPr>
      <w:r w:rsidRPr="00A34E12">
        <w:rPr>
          <w:rFonts w:ascii="Arial" w:hAnsi="Arial" w:cs="Arial"/>
          <w:i/>
          <w:iCs/>
        </w:rPr>
        <w:t xml:space="preserve">South Carolina v. Katzenbach </w:t>
      </w:r>
      <w:r w:rsidRPr="007D323F">
        <w:rPr>
          <w:rFonts w:ascii="Arial" w:hAnsi="Arial" w:cs="Arial"/>
        </w:rPr>
        <w:t>(1966)</w:t>
      </w:r>
    </w:p>
    <w:p w14:paraId="6D4D53AF" w14:textId="195128DC" w:rsidR="00E51297" w:rsidRDefault="00E51297" w:rsidP="00E51297">
      <w:pPr>
        <w:pStyle w:val="ListParagraph"/>
        <w:numPr>
          <w:ilvl w:val="3"/>
          <w:numId w:val="1"/>
        </w:numPr>
        <w:rPr>
          <w:rFonts w:ascii="Arial" w:hAnsi="Arial" w:cs="Arial"/>
          <w:i/>
          <w:iCs/>
        </w:rPr>
      </w:pPr>
      <w:r>
        <w:rPr>
          <w:rFonts w:ascii="Arial" w:hAnsi="Arial" w:cs="Arial"/>
        </w:rPr>
        <w:t>The Court dismissed a suit challenging the Voting Rights Act on the ground that its provisions exceeded Congress’s Constitutional power over the states.</w:t>
      </w:r>
    </w:p>
    <w:p w14:paraId="65CE80A5" w14:textId="285C781E" w:rsidR="00A34E12" w:rsidRDefault="00A34E12" w:rsidP="00A34E12">
      <w:pPr>
        <w:pStyle w:val="ListParagraph"/>
        <w:numPr>
          <w:ilvl w:val="2"/>
          <w:numId w:val="1"/>
        </w:numPr>
        <w:rPr>
          <w:rFonts w:ascii="Arial" w:hAnsi="Arial" w:cs="Arial"/>
        </w:rPr>
      </w:pPr>
      <w:r w:rsidRPr="00A34E12">
        <w:rPr>
          <w:rFonts w:ascii="Arial" w:hAnsi="Arial" w:cs="Arial"/>
          <w:i/>
          <w:iCs/>
        </w:rPr>
        <w:t>Shelby County, Alabama v. Holder</w:t>
      </w:r>
      <w:r>
        <w:rPr>
          <w:rFonts w:ascii="Arial" w:hAnsi="Arial" w:cs="Arial"/>
          <w:i/>
          <w:iCs/>
        </w:rPr>
        <w:t xml:space="preserve"> </w:t>
      </w:r>
      <w:r w:rsidRPr="007D323F">
        <w:rPr>
          <w:rFonts w:ascii="Arial" w:hAnsi="Arial" w:cs="Arial"/>
        </w:rPr>
        <w:t>(2013)</w:t>
      </w:r>
    </w:p>
    <w:p w14:paraId="5062ED3A" w14:textId="7E33BA62" w:rsidR="00E51297" w:rsidRDefault="00E51297" w:rsidP="00E51297">
      <w:pPr>
        <w:pStyle w:val="ListParagraph"/>
        <w:numPr>
          <w:ilvl w:val="3"/>
          <w:numId w:val="1"/>
        </w:numPr>
        <w:rPr>
          <w:rFonts w:ascii="Arial" w:hAnsi="Arial" w:cs="Arial"/>
        </w:rPr>
      </w:pPr>
      <w:r>
        <w:rPr>
          <w:rFonts w:ascii="Arial" w:hAnsi="Arial" w:cs="Arial"/>
        </w:rPr>
        <w:t>It did not strike down nondiscrimination principles or reduce the opportunity for legal challenges.</w:t>
      </w:r>
    </w:p>
    <w:p w14:paraId="677D88E5" w14:textId="11AB3714" w:rsidR="00E51297" w:rsidRDefault="00E51297" w:rsidP="00E51297">
      <w:pPr>
        <w:pStyle w:val="ListParagraph"/>
        <w:numPr>
          <w:ilvl w:val="3"/>
          <w:numId w:val="1"/>
        </w:numPr>
        <w:rPr>
          <w:rFonts w:ascii="Arial" w:hAnsi="Arial" w:cs="Arial"/>
        </w:rPr>
      </w:pPr>
      <w:r>
        <w:rPr>
          <w:rFonts w:ascii="Arial" w:hAnsi="Arial" w:cs="Arial"/>
        </w:rPr>
        <w:t xml:space="preserve">The Court struck down </w:t>
      </w:r>
      <w:r w:rsidRPr="00E51297">
        <w:rPr>
          <w:rFonts w:ascii="Arial" w:hAnsi="Arial" w:cs="Arial"/>
        </w:rPr>
        <w:t xml:space="preserve">the law’s coverage formula, finding it to </w:t>
      </w:r>
      <w:r>
        <w:rPr>
          <w:rFonts w:ascii="Arial" w:hAnsi="Arial" w:cs="Arial"/>
        </w:rPr>
        <w:t>have</w:t>
      </w:r>
      <w:r w:rsidRPr="00E51297">
        <w:rPr>
          <w:rFonts w:ascii="Arial" w:hAnsi="Arial" w:cs="Arial"/>
        </w:rPr>
        <w:t xml:space="preserve"> limited contemporary relevance.</w:t>
      </w:r>
    </w:p>
    <w:p w14:paraId="5B7955DC" w14:textId="7744926F" w:rsidR="00E51297" w:rsidRPr="007D323F" w:rsidRDefault="00E51297" w:rsidP="00E51297">
      <w:pPr>
        <w:pStyle w:val="ListParagraph"/>
        <w:numPr>
          <w:ilvl w:val="3"/>
          <w:numId w:val="1"/>
        </w:numPr>
        <w:rPr>
          <w:rFonts w:ascii="Arial" w:hAnsi="Arial" w:cs="Arial"/>
        </w:rPr>
      </w:pPr>
      <w:r>
        <w:rPr>
          <w:rFonts w:ascii="Arial" w:hAnsi="Arial" w:cs="Arial"/>
        </w:rPr>
        <w:lastRenderedPageBreak/>
        <w:t>C</w:t>
      </w:r>
      <w:r w:rsidRPr="00E51297">
        <w:rPr>
          <w:rFonts w:ascii="Arial" w:hAnsi="Arial" w:cs="Arial"/>
        </w:rPr>
        <w:t xml:space="preserve">ivil rights advocates criticized </w:t>
      </w:r>
      <w:r>
        <w:rPr>
          <w:rFonts w:ascii="Arial" w:hAnsi="Arial" w:cs="Arial"/>
        </w:rPr>
        <w:t xml:space="preserve">this decision </w:t>
      </w:r>
      <w:r w:rsidRPr="00E51297">
        <w:rPr>
          <w:rFonts w:ascii="Arial" w:hAnsi="Arial" w:cs="Arial"/>
        </w:rPr>
        <w:t xml:space="preserve">for eliminating the act’s most effective provisions, </w:t>
      </w:r>
      <w:r>
        <w:rPr>
          <w:rFonts w:ascii="Arial" w:hAnsi="Arial" w:cs="Arial"/>
        </w:rPr>
        <w:t xml:space="preserve">arguing </w:t>
      </w:r>
      <w:r w:rsidRPr="00E51297">
        <w:rPr>
          <w:rFonts w:ascii="Arial" w:hAnsi="Arial" w:cs="Arial"/>
        </w:rPr>
        <w:t>discriminatory laws can be challenged only through expensive litigation and only after laws go into effect.</w:t>
      </w:r>
    </w:p>
    <w:p w14:paraId="734C6165" w14:textId="67C63C5D" w:rsidR="008127BE" w:rsidRDefault="008127BE" w:rsidP="008127BE">
      <w:pPr>
        <w:pStyle w:val="ListParagraph"/>
        <w:numPr>
          <w:ilvl w:val="1"/>
          <w:numId w:val="1"/>
        </w:numPr>
        <w:rPr>
          <w:rFonts w:ascii="Arial" w:hAnsi="Arial" w:cs="Arial"/>
        </w:rPr>
      </w:pPr>
      <w:r w:rsidRPr="008127BE">
        <w:rPr>
          <w:rFonts w:ascii="Arial" w:hAnsi="Arial" w:cs="Arial"/>
        </w:rPr>
        <w:t>Contemporary Restrictions on the Right to Vote</w:t>
      </w:r>
    </w:p>
    <w:p w14:paraId="24729B67" w14:textId="0EC5AD72" w:rsidR="00A34E12" w:rsidRDefault="00A34E12" w:rsidP="00A34E12">
      <w:pPr>
        <w:pStyle w:val="ListParagraph"/>
        <w:numPr>
          <w:ilvl w:val="2"/>
          <w:numId w:val="1"/>
        </w:numPr>
        <w:rPr>
          <w:rFonts w:ascii="Arial" w:hAnsi="Arial" w:cs="Arial"/>
        </w:rPr>
      </w:pPr>
      <w:r w:rsidRPr="00A34E12">
        <w:rPr>
          <w:rFonts w:ascii="Arial" w:hAnsi="Arial" w:cs="Arial"/>
          <w:i/>
          <w:iCs/>
        </w:rPr>
        <w:t xml:space="preserve">Crawford v. Marion County Election Board </w:t>
      </w:r>
      <w:r w:rsidRPr="007D323F">
        <w:rPr>
          <w:rFonts w:ascii="Arial" w:hAnsi="Arial" w:cs="Arial"/>
        </w:rPr>
        <w:t>(2008)</w:t>
      </w:r>
    </w:p>
    <w:p w14:paraId="0B7AE0D9" w14:textId="35CC7A14" w:rsidR="00E51297" w:rsidRDefault="00E51297" w:rsidP="00E51297">
      <w:pPr>
        <w:pStyle w:val="ListParagraph"/>
        <w:numPr>
          <w:ilvl w:val="3"/>
          <w:numId w:val="1"/>
        </w:numPr>
        <w:rPr>
          <w:rFonts w:ascii="Arial" w:hAnsi="Arial" w:cs="Arial"/>
        </w:rPr>
      </w:pPr>
      <w:r>
        <w:rPr>
          <w:rFonts w:ascii="Arial" w:hAnsi="Arial" w:cs="Arial"/>
        </w:rPr>
        <w:t>The Court upheld Indiana’s voter identification law.</w:t>
      </w:r>
    </w:p>
    <w:p w14:paraId="0469F3B1" w14:textId="57FFE939" w:rsidR="00E51297" w:rsidRPr="007D323F" w:rsidRDefault="00E51297" w:rsidP="00E51297">
      <w:pPr>
        <w:pStyle w:val="ListParagraph"/>
        <w:numPr>
          <w:ilvl w:val="3"/>
          <w:numId w:val="1"/>
        </w:numPr>
        <w:rPr>
          <w:rFonts w:ascii="Arial" w:hAnsi="Arial" w:cs="Arial"/>
        </w:rPr>
      </w:pPr>
      <w:r>
        <w:rPr>
          <w:rFonts w:ascii="Arial" w:hAnsi="Arial" w:cs="Arial"/>
        </w:rPr>
        <w:t>Critics claimed this law would impose unwarranted hardship on those living in poverty and older adults, who are less likely to have these IDs.</w:t>
      </w:r>
    </w:p>
    <w:p w14:paraId="14E53CC5" w14:textId="5BC2A028" w:rsidR="00A34E12" w:rsidRPr="00E51297"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Husted v. A. Philip Randolph Institute </w:t>
      </w:r>
      <w:r w:rsidRPr="007D323F">
        <w:rPr>
          <w:rFonts w:ascii="Arial" w:hAnsi="Arial" w:cs="Arial"/>
          <w:b/>
          <w:bCs/>
        </w:rPr>
        <w:t>(2018)</w:t>
      </w:r>
    </w:p>
    <w:p w14:paraId="7BE03AF8" w14:textId="0D9AB0F4" w:rsidR="00E51297" w:rsidRPr="00A34E12" w:rsidRDefault="00E51297" w:rsidP="00E51297">
      <w:pPr>
        <w:pStyle w:val="ListParagraph"/>
        <w:numPr>
          <w:ilvl w:val="3"/>
          <w:numId w:val="1"/>
        </w:numPr>
        <w:rPr>
          <w:rFonts w:ascii="Arial" w:hAnsi="Arial" w:cs="Arial"/>
          <w:b/>
          <w:bCs/>
          <w:i/>
          <w:iCs/>
        </w:rPr>
      </w:pPr>
      <w:r>
        <w:rPr>
          <w:rFonts w:ascii="Arial" w:hAnsi="Arial" w:cs="Arial"/>
        </w:rPr>
        <w:t xml:space="preserve">The Court ruled Ohio’s method of striking </w:t>
      </w:r>
      <w:r w:rsidR="00B5010C">
        <w:rPr>
          <w:rFonts w:ascii="Arial" w:hAnsi="Arial" w:cs="Arial"/>
        </w:rPr>
        <w:t>people from voting rolls if they did not turn out to vote consecutively was valid since failure to vote was not the sole criterion (it relied on a failure to vote and return a notice card).</w:t>
      </w:r>
    </w:p>
    <w:p w14:paraId="61930D17" w14:textId="5E92C7CD" w:rsidR="008127BE" w:rsidRDefault="008127BE" w:rsidP="008127BE">
      <w:pPr>
        <w:pStyle w:val="ListParagraph"/>
        <w:numPr>
          <w:ilvl w:val="0"/>
          <w:numId w:val="1"/>
        </w:numPr>
        <w:rPr>
          <w:rFonts w:ascii="Arial" w:hAnsi="Arial" w:cs="Arial"/>
        </w:rPr>
      </w:pPr>
      <w:r w:rsidRPr="008127BE">
        <w:rPr>
          <w:rFonts w:ascii="Arial" w:hAnsi="Arial" w:cs="Arial"/>
        </w:rPr>
        <w:t>Political Representation</w:t>
      </w:r>
    </w:p>
    <w:p w14:paraId="38F48A33" w14:textId="36055C0F" w:rsidR="008127BE" w:rsidRDefault="008127BE" w:rsidP="008127BE">
      <w:pPr>
        <w:pStyle w:val="ListParagraph"/>
        <w:numPr>
          <w:ilvl w:val="1"/>
          <w:numId w:val="1"/>
        </w:numPr>
        <w:rPr>
          <w:rFonts w:ascii="Arial" w:hAnsi="Arial" w:cs="Arial"/>
        </w:rPr>
      </w:pPr>
      <w:r w:rsidRPr="008127BE">
        <w:rPr>
          <w:rFonts w:ascii="Arial" w:hAnsi="Arial" w:cs="Arial"/>
        </w:rPr>
        <w:t>The Reapportionment Controversy</w:t>
      </w:r>
    </w:p>
    <w:p w14:paraId="74F2058A" w14:textId="03CB7167" w:rsidR="00B5010C" w:rsidRPr="00B5010C" w:rsidRDefault="00B5010C" w:rsidP="00A34E12">
      <w:pPr>
        <w:pStyle w:val="ListParagraph"/>
        <w:numPr>
          <w:ilvl w:val="2"/>
          <w:numId w:val="1"/>
        </w:numPr>
        <w:rPr>
          <w:rFonts w:ascii="Arial" w:hAnsi="Arial" w:cs="Arial"/>
          <w:b/>
          <w:bCs/>
        </w:rPr>
      </w:pPr>
      <w:r w:rsidRPr="00B5010C">
        <w:rPr>
          <w:rFonts w:ascii="Arial" w:hAnsi="Arial" w:cs="Arial"/>
        </w:rPr>
        <w:t>Constitutional issues regarding apportionment arose after World War II.</w:t>
      </w:r>
    </w:p>
    <w:p w14:paraId="790D575E" w14:textId="0FDDAA03" w:rsidR="00B5010C" w:rsidRDefault="00B5010C" w:rsidP="00A34E12">
      <w:pPr>
        <w:pStyle w:val="ListParagraph"/>
        <w:numPr>
          <w:ilvl w:val="2"/>
          <w:numId w:val="1"/>
        </w:numPr>
        <w:rPr>
          <w:rFonts w:ascii="Arial" w:hAnsi="Arial" w:cs="Arial"/>
          <w:b/>
          <w:bCs/>
        </w:rPr>
      </w:pPr>
      <w:r w:rsidRPr="00B5010C">
        <w:rPr>
          <w:rFonts w:ascii="Arial" w:hAnsi="Arial" w:cs="Arial"/>
          <w:b/>
          <w:bCs/>
          <w:i/>
        </w:rPr>
        <w:t>Colegrove v. Green</w:t>
      </w:r>
      <w:r w:rsidRPr="00B5010C">
        <w:rPr>
          <w:rFonts w:ascii="Arial" w:hAnsi="Arial" w:cs="Arial"/>
          <w:b/>
          <w:bCs/>
        </w:rPr>
        <w:t xml:space="preserve"> (1946)</w:t>
      </w:r>
    </w:p>
    <w:p w14:paraId="06790630" w14:textId="77777777" w:rsidR="00B5010C" w:rsidRPr="00B5010C" w:rsidRDefault="00B5010C" w:rsidP="00B5010C">
      <w:pPr>
        <w:pStyle w:val="ListParagraph"/>
        <w:numPr>
          <w:ilvl w:val="3"/>
          <w:numId w:val="1"/>
        </w:numPr>
        <w:rPr>
          <w:rFonts w:ascii="Arial" w:hAnsi="Arial" w:cs="Arial"/>
          <w:b/>
          <w:bCs/>
        </w:rPr>
      </w:pPr>
      <w:r>
        <w:rPr>
          <w:rFonts w:ascii="Arial" w:hAnsi="Arial" w:cs="Arial"/>
        </w:rPr>
        <w:t xml:space="preserve">The Court refused to rule on a case challenging congressional districts in Illinois, </w:t>
      </w:r>
      <w:r w:rsidRPr="00B5010C">
        <w:rPr>
          <w:rFonts w:ascii="Arial" w:hAnsi="Arial" w:cs="Arial"/>
        </w:rPr>
        <w:t>where the most populous district had almost nine times as many residents as the least populous.</w:t>
      </w:r>
    </w:p>
    <w:p w14:paraId="02D521C8" w14:textId="76E54072" w:rsidR="00B5010C" w:rsidRPr="00B5010C" w:rsidRDefault="00B5010C" w:rsidP="00B5010C">
      <w:pPr>
        <w:pStyle w:val="ListParagraph"/>
        <w:numPr>
          <w:ilvl w:val="3"/>
          <w:numId w:val="1"/>
        </w:numPr>
        <w:rPr>
          <w:rFonts w:ascii="Arial" w:hAnsi="Arial" w:cs="Arial"/>
          <w:b/>
          <w:bCs/>
        </w:rPr>
      </w:pPr>
      <w:r>
        <w:rPr>
          <w:rFonts w:ascii="Arial" w:hAnsi="Arial" w:cs="Arial"/>
        </w:rPr>
        <w:t>The justices held reapportionment was a political issue.</w:t>
      </w:r>
    </w:p>
    <w:p w14:paraId="5C3D1902" w14:textId="241B943B" w:rsidR="00B5010C" w:rsidRDefault="00B5010C" w:rsidP="00A34E12">
      <w:pPr>
        <w:pStyle w:val="ListParagraph"/>
        <w:numPr>
          <w:ilvl w:val="2"/>
          <w:numId w:val="1"/>
        </w:numPr>
        <w:rPr>
          <w:rFonts w:ascii="Arial" w:hAnsi="Arial" w:cs="Arial"/>
          <w:b/>
          <w:bCs/>
        </w:rPr>
      </w:pPr>
      <w:r w:rsidRPr="00B5010C">
        <w:rPr>
          <w:rFonts w:ascii="Arial" w:hAnsi="Arial" w:cs="Arial"/>
          <w:b/>
          <w:bCs/>
          <w:i/>
        </w:rPr>
        <w:t>Baker v. Carr</w:t>
      </w:r>
      <w:r w:rsidRPr="00B5010C">
        <w:rPr>
          <w:rFonts w:ascii="Arial" w:hAnsi="Arial" w:cs="Arial"/>
          <w:b/>
          <w:bCs/>
        </w:rPr>
        <w:t xml:space="preserve"> (1962)</w:t>
      </w:r>
    </w:p>
    <w:p w14:paraId="24FC97E9" w14:textId="77777777" w:rsidR="00B5010C" w:rsidRPr="00B5010C" w:rsidRDefault="00B5010C" w:rsidP="00B5010C">
      <w:pPr>
        <w:pStyle w:val="ListParagraph"/>
        <w:numPr>
          <w:ilvl w:val="3"/>
          <w:numId w:val="1"/>
        </w:numPr>
        <w:rPr>
          <w:rFonts w:ascii="Arial" w:hAnsi="Arial" w:cs="Arial"/>
          <w:b/>
          <w:bCs/>
        </w:rPr>
      </w:pPr>
      <w:r>
        <w:rPr>
          <w:rFonts w:ascii="Arial" w:hAnsi="Arial" w:cs="Arial"/>
        </w:rPr>
        <w:t xml:space="preserve">The justices ruled </w:t>
      </w:r>
      <w:r w:rsidRPr="00B5010C">
        <w:rPr>
          <w:rFonts w:ascii="Arial" w:hAnsi="Arial" w:cs="Arial"/>
        </w:rPr>
        <w:t>that apportionment issues raise serious equal protection questions that are justiciable.</w:t>
      </w:r>
    </w:p>
    <w:p w14:paraId="172F5721" w14:textId="46E0B911" w:rsidR="00B5010C" w:rsidRPr="00B5010C" w:rsidRDefault="00B5010C" w:rsidP="00B5010C">
      <w:pPr>
        <w:pStyle w:val="ListParagraph"/>
        <w:numPr>
          <w:ilvl w:val="3"/>
          <w:numId w:val="1"/>
        </w:numPr>
        <w:rPr>
          <w:rFonts w:ascii="Arial" w:hAnsi="Arial" w:cs="Arial"/>
          <w:b/>
          <w:bCs/>
        </w:rPr>
      </w:pPr>
      <w:r>
        <w:rPr>
          <w:rFonts w:ascii="Arial" w:hAnsi="Arial" w:cs="Arial"/>
        </w:rPr>
        <w:t>T</w:t>
      </w:r>
      <w:r w:rsidRPr="00B5010C">
        <w:rPr>
          <w:rFonts w:ascii="Arial" w:hAnsi="Arial" w:cs="Arial"/>
        </w:rPr>
        <w:t>he Court announced it would welcome reapportionment challenges.</w:t>
      </w:r>
    </w:p>
    <w:p w14:paraId="7497C0E5" w14:textId="50F1830B" w:rsidR="00A34E12" w:rsidRDefault="00A34E12" w:rsidP="00A34E12">
      <w:pPr>
        <w:pStyle w:val="ListParagraph"/>
        <w:numPr>
          <w:ilvl w:val="2"/>
          <w:numId w:val="1"/>
        </w:numPr>
        <w:rPr>
          <w:rFonts w:ascii="Arial" w:hAnsi="Arial" w:cs="Arial"/>
          <w:b/>
          <w:bCs/>
        </w:rPr>
      </w:pPr>
      <w:r w:rsidRPr="00A34E12">
        <w:rPr>
          <w:rFonts w:ascii="Arial" w:hAnsi="Arial" w:cs="Arial"/>
          <w:b/>
          <w:bCs/>
          <w:i/>
          <w:iCs/>
        </w:rPr>
        <w:t xml:space="preserve">Wesberry v. Sanders </w:t>
      </w:r>
      <w:r w:rsidRPr="007D323F">
        <w:rPr>
          <w:rFonts w:ascii="Arial" w:hAnsi="Arial" w:cs="Arial"/>
          <w:b/>
          <w:bCs/>
        </w:rPr>
        <w:t>(1964)</w:t>
      </w:r>
    </w:p>
    <w:p w14:paraId="2904EAE3" w14:textId="3178CA30" w:rsidR="00B5010C" w:rsidRPr="00B5010C" w:rsidRDefault="00B5010C" w:rsidP="00B5010C">
      <w:pPr>
        <w:pStyle w:val="ListParagraph"/>
        <w:numPr>
          <w:ilvl w:val="3"/>
          <w:numId w:val="1"/>
        </w:numPr>
        <w:rPr>
          <w:rFonts w:ascii="Arial" w:hAnsi="Arial" w:cs="Arial"/>
          <w:b/>
          <w:bCs/>
        </w:rPr>
      </w:pPr>
      <w:r>
        <w:rPr>
          <w:rFonts w:ascii="Arial" w:hAnsi="Arial" w:cs="Arial"/>
        </w:rPr>
        <w:t xml:space="preserve">The </w:t>
      </w:r>
      <w:r w:rsidRPr="00B5010C">
        <w:rPr>
          <w:rFonts w:ascii="Arial" w:hAnsi="Arial" w:cs="Arial"/>
        </w:rPr>
        <w:t xml:space="preserve">justices held that </w:t>
      </w:r>
      <w:r>
        <w:rPr>
          <w:rFonts w:ascii="Arial" w:hAnsi="Arial" w:cs="Arial"/>
        </w:rPr>
        <w:t>Georgia’s</w:t>
      </w:r>
      <w:r w:rsidRPr="00B5010C">
        <w:rPr>
          <w:rFonts w:ascii="Arial" w:hAnsi="Arial" w:cs="Arial"/>
        </w:rPr>
        <w:t xml:space="preserve"> </w:t>
      </w:r>
      <w:r>
        <w:rPr>
          <w:rFonts w:ascii="Arial" w:hAnsi="Arial" w:cs="Arial"/>
        </w:rPr>
        <w:t xml:space="preserve">Congressional districts were </w:t>
      </w:r>
      <w:r w:rsidRPr="00B5010C">
        <w:rPr>
          <w:rFonts w:ascii="Arial" w:hAnsi="Arial" w:cs="Arial"/>
        </w:rPr>
        <w:t>significant</w:t>
      </w:r>
      <w:r>
        <w:rPr>
          <w:rFonts w:ascii="Arial" w:hAnsi="Arial" w:cs="Arial"/>
        </w:rPr>
        <w:t>ly</w:t>
      </w:r>
      <w:r w:rsidRPr="00B5010C">
        <w:rPr>
          <w:rFonts w:ascii="Arial" w:hAnsi="Arial" w:cs="Arial"/>
        </w:rPr>
        <w:t xml:space="preserve"> malapportion</w:t>
      </w:r>
      <w:r>
        <w:rPr>
          <w:rFonts w:ascii="Arial" w:hAnsi="Arial" w:cs="Arial"/>
        </w:rPr>
        <w:t>ed, and this</w:t>
      </w:r>
      <w:r w:rsidRPr="00B5010C">
        <w:rPr>
          <w:rFonts w:ascii="Arial" w:hAnsi="Arial" w:cs="Arial"/>
        </w:rPr>
        <w:t xml:space="preserve"> violated Article I, Section 2, of the Constitution</w:t>
      </w:r>
      <w:r>
        <w:rPr>
          <w:rFonts w:ascii="Arial" w:hAnsi="Arial" w:cs="Arial"/>
        </w:rPr>
        <w:t>.</w:t>
      </w:r>
    </w:p>
    <w:p w14:paraId="4D686A4A" w14:textId="64D9E89D" w:rsidR="00B5010C" w:rsidRPr="00B5010C" w:rsidRDefault="00B5010C" w:rsidP="00B5010C">
      <w:pPr>
        <w:pStyle w:val="ListParagraph"/>
        <w:numPr>
          <w:ilvl w:val="3"/>
          <w:numId w:val="1"/>
        </w:numPr>
        <w:rPr>
          <w:rFonts w:ascii="Arial" w:hAnsi="Arial" w:cs="Arial"/>
          <w:b/>
          <w:bCs/>
        </w:rPr>
      </w:pPr>
      <w:r w:rsidRPr="00B5010C">
        <w:rPr>
          <w:rFonts w:ascii="Arial" w:hAnsi="Arial" w:cs="Arial"/>
        </w:rPr>
        <w:t>To satisfy that constitutional provision, the Court ruled, the congressional districts within a state must be as equal in population as practicable.</w:t>
      </w:r>
    </w:p>
    <w:p w14:paraId="048F19B7" w14:textId="6676E2B1" w:rsidR="00B5010C" w:rsidRDefault="00B5010C" w:rsidP="00B5010C">
      <w:pPr>
        <w:pStyle w:val="ListParagraph"/>
        <w:numPr>
          <w:ilvl w:val="3"/>
          <w:numId w:val="1"/>
        </w:numPr>
        <w:rPr>
          <w:rFonts w:ascii="Arial" w:hAnsi="Arial" w:cs="Arial"/>
          <w:b/>
          <w:bCs/>
        </w:rPr>
      </w:pPr>
      <w:r>
        <w:rPr>
          <w:rFonts w:ascii="Arial" w:hAnsi="Arial" w:cs="Arial"/>
        </w:rPr>
        <w:t>This ruling did not solve the issue of malapportionment within state legislatures.</w:t>
      </w:r>
    </w:p>
    <w:p w14:paraId="637D3DCA" w14:textId="74DE460D" w:rsidR="00A34E12" w:rsidRPr="00B5010C" w:rsidRDefault="00A34E12" w:rsidP="00A34E12">
      <w:pPr>
        <w:pStyle w:val="ListParagraph"/>
        <w:numPr>
          <w:ilvl w:val="2"/>
          <w:numId w:val="1"/>
        </w:numPr>
        <w:rPr>
          <w:rFonts w:ascii="Arial" w:hAnsi="Arial" w:cs="Arial"/>
          <w:i/>
          <w:iCs/>
        </w:rPr>
      </w:pPr>
      <w:r w:rsidRPr="00A34E12">
        <w:rPr>
          <w:rFonts w:ascii="Arial" w:hAnsi="Arial" w:cs="Arial"/>
          <w:i/>
          <w:iCs/>
        </w:rPr>
        <w:t xml:space="preserve">Reynolds v. Sims </w:t>
      </w:r>
      <w:r w:rsidRPr="007D323F">
        <w:rPr>
          <w:rFonts w:ascii="Arial" w:hAnsi="Arial" w:cs="Arial"/>
        </w:rPr>
        <w:t>(1964)</w:t>
      </w:r>
    </w:p>
    <w:p w14:paraId="237BEB2D" w14:textId="15577999" w:rsidR="00B5010C" w:rsidRPr="00D0499A" w:rsidRDefault="00B5010C" w:rsidP="00B5010C">
      <w:pPr>
        <w:pStyle w:val="ListParagraph"/>
        <w:numPr>
          <w:ilvl w:val="3"/>
          <w:numId w:val="1"/>
        </w:numPr>
        <w:rPr>
          <w:rFonts w:ascii="Arial" w:hAnsi="Arial" w:cs="Arial"/>
          <w:i/>
          <w:iCs/>
        </w:rPr>
      </w:pPr>
      <w:r>
        <w:rPr>
          <w:rFonts w:ascii="Arial" w:hAnsi="Arial" w:cs="Arial"/>
        </w:rPr>
        <w:t xml:space="preserve">The majority opinion stated </w:t>
      </w:r>
      <w:r w:rsidR="00D0499A">
        <w:rPr>
          <w:rFonts w:ascii="Arial" w:hAnsi="Arial" w:cs="Arial"/>
        </w:rPr>
        <w:t>both houses of a state legislature must be apportioned on a population basis.</w:t>
      </w:r>
    </w:p>
    <w:p w14:paraId="5CB5FCF5" w14:textId="6EA693FB" w:rsidR="00D0499A" w:rsidRPr="00D0499A" w:rsidRDefault="00D0499A" w:rsidP="00B5010C">
      <w:pPr>
        <w:pStyle w:val="ListParagraph"/>
        <w:numPr>
          <w:ilvl w:val="3"/>
          <w:numId w:val="1"/>
        </w:numPr>
        <w:rPr>
          <w:rFonts w:ascii="Arial" w:hAnsi="Arial" w:cs="Arial"/>
          <w:i/>
          <w:iCs/>
        </w:rPr>
      </w:pPr>
      <w:r w:rsidRPr="00D0499A">
        <w:rPr>
          <w:rFonts w:ascii="Arial" w:hAnsi="Arial" w:cs="Arial"/>
        </w:rPr>
        <w:t xml:space="preserve">State advocates </w:t>
      </w:r>
      <w:r>
        <w:rPr>
          <w:rFonts w:ascii="Arial" w:hAnsi="Arial" w:cs="Arial"/>
        </w:rPr>
        <w:t>tried</w:t>
      </w:r>
      <w:r w:rsidRPr="00D0499A">
        <w:rPr>
          <w:rFonts w:ascii="Arial" w:hAnsi="Arial" w:cs="Arial"/>
        </w:rPr>
        <w:t xml:space="preserve"> to amend the Constitution </w:t>
      </w:r>
      <w:r>
        <w:rPr>
          <w:rFonts w:ascii="Arial" w:hAnsi="Arial" w:cs="Arial"/>
        </w:rPr>
        <w:t>allow</w:t>
      </w:r>
      <w:r w:rsidRPr="00D0499A">
        <w:rPr>
          <w:rFonts w:ascii="Arial" w:hAnsi="Arial" w:cs="Arial"/>
        </w:rPr>
        <w:t xml:space="preserve"> states to have at least one state legislative house based on factors other than population, but the proposal failed.</w:t>
      </w:r>
    </w:p>
    <w:p w14:paraId="38173B72" w14:textId="6E504E11" w:rsidR="00D0499A" w:rsidRPr="00D0499A" w:rsidRDefault="00D0499A" w:rsidP="00B5010C">
      <w:pPr>
        <w:pStyle w:val="ListParagraph"/>
        <w:numPr>
          <w:ilvl w:val="3"/>
          <w:numId w:val="1"/>
        </w:numPr>
        <w:rPr>
          <w:rFonts w:ascii="Arial" w:hAnsi="Arial" w:cs="Arial"/>
          <w:i/>
          <w:iCs/>
        </w:rPr>
      </w:pPr>
      <w:r w:rsidRPr="00D0499A">
        <w:rPr>
          <w:rFonts w:ascii="Arial" w:hAnsi="Arial" w:cs="Arial"/>
        </w:rPr>
        <w:lastRenderedPageBreak/>
        <w:t>Today, reapportionment occurs each decade following the national census.</w:t>
      </w:r>
    </w:p>
    <w:p w14:paraId="0628F238" w14:textId="549A32AD" w:rsidR="00D0499A" w:rsidRPr="00A34E12" w:rsidRDefault="00D0499A" w:rsidP="00B5010C">
      <w:pPr>
        <w:pStyle w:val="ListParagraph"/>
        <w:numPr>
          <w:ilvl w:val="3"/>
          <w:numId w:val="1"/>
        </w:numPr>
        <w:rPr>
          <w:rFonts w:ascii="Arial" w:hAnsi="Arial" w:cs="Arial"/>
          <w:i/>
          <w:iCs/>
        </w:rPr>
      </w:pPr>
      <w:r w:rsidRPr="00D0499A">
        <w:rPr>
          <w:rFonts w:ascii="Arial" w:hAnsi="Arial" w:cs="Arial"/>
        </w:rPr>
        <w:t>In addition, the reapportionment rulings have been extended to the local level</w:t>
      </w:r>
      <w:r>
        <w:rPr>
          <w:rFonts w:ascii="Arial" w:hAnsi="Arial" w:cs="Arial"/>
        </w:rPr>
        <w:t>.</w:t>
      </w:r>
    </w:p>
    <w:p w14:paraId="677361EA" w14:textId="66CBC659" w:rsidR="008127BE" w:rsidRDefault="008127BE" w:rsidP="008127BE">
      <w:pPr>
        <w:pStyle w:val="ListParagraph"/>
        <w:numPr>
          <w:ilvl w:val="1"/>
          <w:numId w:val="1"/>
        </w:numPr>
        <w:rPr>
          <w:rFonts w:ascii="Arial" w:hAnsi="Arial" w:cs="Arial"/>
        </w:rPr>
      </w:pPr>
      <w:r w:rsidRPr="008127BE">
        <w:rPr>
          <w:rFonts w:ascii="Arial" w:hAnsi="Arial" w:cs="Arial"/>
        </w:rPr>
        <w:t>Political Representation and Minority Rights</w:t>
      </w:r>
    </w:p>
    <w:p w14:paraId="0A8C2B87" w14:textId="78D5A35C" w:rsidR="00D83690" w:rsidRPr="00D83690" w:rsidRDefault="00D83690" w:rsidP="00A34E12">
      <w:pPr>
        <w:pStyle w:val="ListParagraph"/>
        <w:numPr>
          <w:ilvl w:val="2"/>
          <w:numId w:val="1"/>
        </w:numPr>
        <w:rPr>
          <w:rFonts w:ascii="Arial" w:hAnsi="Arial" w:cs="Arial"/>
          <w:b/>
          <w:bCs/>
        </w:rPr>
      </w:pPr>
      <w:r>
        <w:rPr>
          <w:rFonts w:ascii="Arial" w:hAnsi="Arial" w:cs="Arial"/>
        </w:rPr>
        <w:t>Gerrymandering: the art of structuring legislative districts to ensure political success.</w:t>
      </w:r>
    </w:p>
    <w:p w14:paraId="64CA9997" w14:textId="5F7AF169" w:rsidR="00A34E12" w:rsidRDefault="00A34E12" w:rsidP="00A34E12">
      <w:pPr>
        <w:pStyle w:val="ListParagraph"/>
        <w:numPr>
          <w:ilvl w:val="2"/>
          <w:numId w:val="1"/>
        </w:numPr>
        <w:rPr>
          <w:rFonts w:ascii="Arial" w:hAnsi="Arial" w:cs="Arial"/>
          <w:b/>
          <w:bCs/>
        </w:rPr>
      </w:pPr>
      <w:r w:rsidRPr="00A34E12">
        <w:rPr>
          <w:rFonts w:ascii="Arial" w:hAnsi="Arial" w:cs="Arial"/>
          <w:b/>
          <w:bCs/>
          <w:i/>
          <w:iCs/>
        </w:rPr>
        <w:t xml:space="preserve">Gomillion v. Lightfoot </w:t>
      </w:r>
      <w:r w:rsidRPr="007D323F">
        <w:rPr>
          <w:rFonts w:ascii="Arial" w:hAnsi="Arial" w:cs="Arial"/>
          <w:b/>
          <w:bCs/>
        </w:rPr>
        <w:t>(1960)</w:t>
      </w:r>
    </w:p>
    <w:p w14:paraId="2E2F1063" w14:textId="77777777" w:rsidR="00D83690" w:rsidRPr="00D83690" w:rsidRDefault="00D83690" w:rsidP="00D83690">
      <w:pPr>
        <w:pStyle w:val="ListParagraph"/>
        <w:numPr>
          <w:ilvl w:val="3"/>
          <w:numId w:val="1"/>
        </w:numPr>
        <w:rPr>
          <w:rFonts w:ascii="Arial" w:hAnsi="Arial" w:cs="Arial"/>
          <w:b/>
          <w:bCs/>
        </w:rPr>
      </w:pPr>
      <w:r w:rsidRPr="00D83690">
        <w:rPr>
          <w:rFonts w:ascii="Arial" w:hAnsi="Arial" w:cs="Arial"/>
        </w:rPr>
        <w:t xml:space="preserve">A unanimous Court </w:t>
      </w:r>
      <w:r>
        <w:rPr>
          <w:rFonts w:ascii="Arial" w:hAnsi="Arial" w:cs="Arial"/>
        </w:rPr>
        <w:t xml:space="preserve">decision held </w:t>
      </w:r>
      <w:r w:rsidRPr="00D83690">
        <w:rPr>
          <w:rFonts w:ascii="Arial" w:hAnsi="Arial" w:cs="Arial"/>
        </w:rPr>
        <w:t>that when an otherwise lawful exercise of state power is used to circumvent a federally protected right, the courts may intervene.</w:t>
      </w:r>
    </w:p>
    <w:p w14:paraId="2034D50E" w14:textId="475F4D8E" w:rsidR="00D83690" w:rsidRPr="007D323F" w:rsidRDefault="00D83690" w:rsidP="00D83690">
      <w:pPr>
        <w:pStyle w:val="ListParagraph"/>
        <w:numPr>
          <w:ilvl w:val="3"/>
          <w:numId w:val="1"/>
        </w:numPr>
        <w:rPr>
          <w:rFonts w:ascii="Arial" w:hAnsi="Arial" w:cs="Arial"/>
          <w:b/>
          <w:bCs/>
        </w:rPr>
      </w:pPr>
      <w:r w:rsidRPr="00D83690">
        <w:rPr>
          <w:rFonts w:ascii="Arial" w:hAnsi="Arial" w:cs="Arial"/>
        </w:rPr>
        <w:t>A legislative act that removes citizens from the municipal voting rolls in a racially discriminatory fashion violates the Fifteenth Amendment.</w:t>
      </w:r>
      <w:r>
        <w:rPr>
          <w:rFonts w:ascii="Arial" w:hAnsi="Arial" w:cs="Arial"/>
        </w:rPr>
        <w:t xml:space="preserve"> </w:t>
      </w:r>
    </w:p>
    <w:p w14:paraId="3BDABC1E" w14:textId="79249C36" w:rsidR="00A34E12" w:rsidRPr="008961BE"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United Jewish Organizations of Williamsburgh v. Carey </w:t>
      </w:r>
      <w:r w:rsidRPr="007D323F">
        <w:rPr>
          <w:rFonts w:ascii="Arial" w:hAnsi="Arial" w:cs="Arial"/>
          <w:b/>
          <w:bCs/>
        </w:rPr>
        <w:t>(1977)</w:t>
      </w:r>
    </w:p>
    <w:p w14:paraId="39E4173B" w14:textId="26BBD46F" w:rsidR="008961BE" w:rsidRPr="008961BE" w:rsidRDefault="008961BE" w:rsidP="008961BE">
      <w:pPr>
        <w:pStyle w:val="ListParagraph"/>
        <w:numPr>
          <w:ilvl w:val="3"/>
          <w:numId w:val="1"/>
        </w:numPr>
        <w:rPr>
          <w:rFonts w:ascii="Arial" w:hAnsi="Arial" w:cs="Arial"/>
          <w:b/>
          <w:bCs/>
          <w:i/>
          <w:iCs/>
        </w:rPr>
      </w:pPr>
      <w:r>
        <w:rPr>
          <w:rFonts w:ascii="Arial" w:hAnsi="Arial" w:cs="Arial"/>
        </w:rPr>
        <w:t xml:space="preserve">The Court upheld legislative actions creating “majority-majority” districts, </w:t>
      </w:r>
      <w:r w:rsidRPr="008961BE">
        <w:rPr>
          <w:rFonts w:ascii="Arial" w:hAnsi="Arial" w:cs="Arial"/>
        </w:rPr>
        <w:t xml:space="preserve">representational units in which a majority of the residents were members of a particular </w:t>
      </w:r>
      <w:r>
        <w:rPr>
          <w:rFonts w:ascii="Arial" w:hAnsi="Arial" w:cs="Arial"/>
        </w:rPr>
        <w:t xml:space="preserve">marginalized </w:t>
      </w:r>
      <w:r w:rsidRPr="008961BE">
        <w:rPr>
          <w:rFonts w:ascii="Arial" w:hAnsi="Arial" w:cs="Arial"/>
        </w:rPr>
        <w:t>group.</w:t>
      </w:r>
    </w:p>
    <w:p w14:paraId="128B46D6" w14:textId="2BC3165D" w:rsidR="008961BE" w:rsidRPr="008961BE" w:rsidRDefault="008961BE" w:rsidP="008961BE">
      <w:pPr>
        <w:pStyle w:val="ListParagraph"/>
        <w:numPr>
          <w:ilvl w:val="3"/>
          <w:numId w:val="1"/>
        </w:numPr>
        <w:rPr>
          <w:rFonts w:ascii="Arial" w:hAnsi="Arial" w:cs="Arial"/>
          <w:i/>
          <w:iCs/>
        </w:rPr>
      </w:pPr>
      <w:r w:rsidRPr="008961BE">
        <w:rPr>
          <w:rFonts w:ascii="Arial" w:hAnsi="Arial" w:cs="Arial"/>
        </w:rPr>
        <w:t>Civil rights groups</w:t>
      </w:r>
      <w:r>
        <w:rPr>
          <w:rFonts w:ascii="Arial" w:hAnsi="Arial" w:cs="Arial"/>
        </w:rPr>
        <w:t>/</w:t>
      </w:r>
      <w:r w:rsidRPr="008961BE">
        <w:rPr>
          <w:rFonts w:ascii="Arial" w:hAnsi="Arial" w:cs="Arial"/>
        </w:rPr>
        <w:t xml:space="preserve">liberal organizations </w:t>
      </w:r>
      <w:r>
        <w:rPr>
          <w:rFonts w:ascii="Arial" w:hAnsi="Arial" w:cs="Arial"/>
        </w:rPr>
        <w:t>argue</w:t>
      </w:r>
      <w:r w:rsidRPr="008961BE">
        <w:rPr>
          <w:rFonts w:ascii="Arial" w:hAnsi="Arial" w:cs="Arial"/>
        </w:rPr>
        <w:t xml:space="preserve"> this practice </w:t>
      </w:r>
      <w:r>
        <w:rPr>
          <w:rFonts w:ascii="Arial" w:hAnsi="Arial" w:cs="Arial"/>
        </w:rPr>
        <w:t>i</w:t>
      </w:r>
      <w:r w:rsidRPr="008961BE">
        <w:rPr>
          <w:rFonts w:ascii="Arial" w:hAnsi="Arial" w:cs="Arial"/>
        </w:rPr>
        <w:t xml:space="preserve">s the only meaningful way to guarantee </w:t>
      </w:r>
      <w:r>
        <w:rPr>
          <w:rFonts w:ascii="Arial" w:hAnsi="Arial" w:cs="Arial"/>
        </w:rPr>
        <w:t xml:space="preserve">marginalized Americans </w:t>
      </w:r>
      <w:r w:rsidRPr="008961BE">
        <w:rPr>
          <w:rFonts w:ascii="Arial" w:hAnsi="Arial" w:cs="Arial"/>
        </w:rPr>
        <w:t>a fair share of legislative seats.</w:t>
      </w:r>
    </w:p>
    <w:p w14:paraId="39C44672" w14:textId="63AA3FE7" w:rsidR="008961BE" w:rsidRPr="008961BE" w:rsidRDefault="008961BE" w:rsidP="008961BE">
      <w:pPr>
        <w:pStyle w:val="ListParagraph"/>
        <w:numPr>
          <w:ilvl w:val="3"/>
          <w:numId w:val="1"/>
        </w:numPr>
        <w:rPr>
          <w:rFonts w:ascii="Arial" w:hAnsi="Arial" w:cs="Arial"/>
          <w:i/>
          <w:iCs/>
        </w:rPr>
      </w:pPr>
      <w:r>
        <w:rPr>
          <w:rFonts w:ascii="Arial" w:hAnsi="Arial" w:cs="Arial"/>
        </w:rPr>
        <w:t xml:space="preserve">Republican administrators back these efforts because when </w:t>
      </w:r>
      <w:r w:rsidRPr="008961BE">
        <w:rPr>
          <w:rFonts w:ascii="Arial" w:hAnsi="Arial" w:cs="Arial"/>
        </w:rPr>
        <w:t xml:space="preserve">districts with </w:t>
      </w:r>
      <w:r>
        <w:rPr>
          <w:rFonts w:ascii="Arial" w:hAnsi="Arial" w:cs="Arial"/>
        </w:rPr>
        <w:t xml:space="preserve">a </w:t>
      </w:r>
      <w:r w:rsidRPr="008961BE">
        <w:rPr>
          <w:rFonts w:ascii="Arial" w:hAnsi="Arial" w:cs="Arial"/>
        </w:rPr>
        <w:t xml:space="preserve">high concentration of </w:t>
      </w:r>
      <w:r>
        <w:rPr>
          <w:rFonts w:ascii="Arial" w:hAnsi="Arial" w:cs="Arial"/>
        </w:rPr>
        <w:t>Black</w:t>
      </w:r>
      <w:r w:rsidRPr="008961BE">
        <w:rPr>
          <w:rFonts w:ascii="Arial" w:hAnsi="Arial" w:cs="Arial"/>
        </w:rPr>
        <w:t xml:space="preserve"> voters</w:t>
      </w:r>
      <w:r>
        <w:rPr>
          <w:rFonts w:ascii="Arial" w:hAnsi="Arial" w:cs="Arial"/>
        </w:rPr>
        <w:t xml:space="preserve"> are created</w:t>
      </w:r>
      <w:r w:rsidRPr="008961BE">
        <w:rPr>
          <w:rFonts w:ascii="Arial" w:hAnsi="Arial" w:cs="Arial"/>
        </w:rPr>
        <w:t>, the other districts become more white and Republican.</w:t>
      </w:r>
    </w:p>
    <w:p w14:paraId="4B51B1BC" w14:textId="105F58E6" w:rsidR="00A34E12" w:rsidRPr="008961BE"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Shaw v. Reno </w:t>
      </w:r>
      <w:r w:rsidRPr="007D323F">
        <w:rPr>
          <w:rFonts w:ascii="Arial" w:hAnsi="Arial" w:cs="Arial"/>
          <w:b/>
          <w:bCs/>
        </w:rPr>
        <w:t>(1993)</w:t>
      </w:r>
    </w:p>
    <w:p w14:paraId="32BB601C" w14:textId="1B2CE8A0" w:rsidR="008961BE" w:rsidRPr="008961BE" w:rsidRDefault="008961BE" w:rsidP="008961BE">
      <w:pPr>
        <w:pStyle w:val="ListParagraph"/>
        <w:numPr>
          <w:ilvl w:val="3"/>
          <w:numId w:val="1"/>
        </w:numPr>
        <w:rPr>
          <w:rFonts w:ascii="Arial" w:hAnsi="Arial" w:cs="Arial"/>
          <w:b/>
          <w:bCs/>
          <w:i/>
          <w:iCs/>
        </w:rPr>
      </w:pPr>
      <w:r>
        <w:rPr>
          <w:rFonts w:ascii="Arial" w:hAnsi="Arial" w:cs="Arial"/>
        </w:rPr>
        <w:t xml:space="preserve">The </w:t>
      </w:r>
      <w:r w:rsidRPr="008961BE">
        <w:rPr>
          <w:rFonts w:ascii="Arial" w:hAnsi="Arial" w:cs="Arial"/>
        </w:rPr>
        <w:t xml:space="preserve">Court ruled congressional districts created to maximize </w:t>
      </w:r>
      <w:r w:rsidR="00EF5812">
        <w:rPr>
          <w:rFonts w:ascii="Arial" w:hAnsi="Arial" w:cs="Arial"/>
        </w:rPr>
        <w:t>marginalized</w:t>
      </w:r>
      <w:r w:rsidRPr="008961BE">
        <w:rPr>
          <w:rFonts w:ascii="Arial" w:hAnsi="Arial" w:cs="Arial"/>
        </w:rPr>
        <w:t xml:space="preserve"> representation may be unconstitutional under some circumstances.</w:t>
      </w:r>
    </w:p>
    <w:p w14:paraId="3EF15D97" w14:textId="77777777" w:rsidR="008961BE" w:rsidRPr="008961BE" w:rsidRDefault="008961BE" w:rsidP="008961BE">
      <w:pPr>
        <w:pStyle w:val="ListParagraph"/>
        <w:numPr>
          <w:ilvl w:val="3"/>
          <w:numId w:val="1"/>
        </w:numPr>
        <w:rPr>
          <w:rFonts w:ascii="Arial" w:hAnsi="Arial" w:cs="Arial"/>
          <w:b/>
          <w:bCs/>
          <w:i/>
          <w:iCs/>
        </w:rPr>
      </w:pPr>
      <w:r w:rsidRPr="008961BE">
        <w:rPr>
          <w:rFonts w:ascii="Arial" w:hAnsi="Arial" w:cs="Arial"/>
        </w:rPr>
        <w:t xml:space="preserve">States </w:t>
      </w:r>
      <w:r>
        <w:rPr>
          <w:rFonts w:ascii="Arial" w:hAnsi="Arial" w:cs="Arial"/>
        </w:rPr>
        <w:t>had</w:t>
      </w:r>
      <w:r w:rsidRPr="008961BE">
        <w:rPr>
          <w:rFonts w:ascii="Arial" w:hAnsi="Arial" w:cs="Arial"/>
        </w:rPr>
        <w:t xml:space="preserve"> to abide by federal antidiscrimination law but could not exceed </w:t>
      </w:r>
      <w:r>
        <w:rPr>
          <w:rFonts w:ascii="Arial" w:hAnsi="Arial" w:cs="Arial"/>
        </w:rPr>
        <w:t>it</w:t>
      </w:r>
      <w:r w:rsidRPr="008961BE">
        <w:rPr>
          <w:rFonts w:ascii="Arial" w:hAnsi="Arial" w:cs="Arial"/>
        </w:rPr>
        <w:t xml:space="preserve"> by engaging in rank racial segregation.</w:t>
      </w:r>
    </w:p>
    <w:p w14:paraId="79D04FAE" w14:textId="3D61315F" w:rsidR="008961BE" w:rsidRDefault="008961BE" w:rsidP="008961BE">
      <w:pPr>
        <w:pStyle w:val="ListParagraph"/>
        <w:numPr>
          <w:ilvl w:val="3"/>
          <w:numId w:val="1"/>
        </w:numPr>
        <w:rPr>
          <w:rFonts w:ascii="Arial" w:hAnsi="Arial" w:cs="Arial"/>
          <w:b/>
          <w:bCs/>
          <w:i/>
          <w:iCs/>
        </w:rPr>
      </w:pPr>
      <w:r w:rsidRPr="008961BE">
        <w:rPr>
          <w:rFonts w:ascii="Arial" w:hAnsi="Arial" w:cs="Arial"/>
        </w:rPr>
        <w:t>District lines that created bizarrely shaped configurations</w:t>
      </w:r>
      <w:r>
        <w:rPr>
          <w:rFonts w:ascii="Arial" w:hAnsi="Arial" w:cs="Arial"/>
        </w:rPr>
        <w:t xml:space="preserve"> </w:t>
      </w:r>
      <w:r w:rsidRPr="008961BE">
        <w:rPr>
          <w:rFonts w:ascii="Arial" w:hAnsi="Arial" w:cs="Arial"/>
        </w:rPr>
        <w:t>would be viewed with great skepticism.</w:t>
      </w:r>
    </w:p>
    <w:p w14:paraId="56C7D868" w14:textId="1577479D" w:rsidR="00A34E12" w:rsidRDefault="00A34E12" w:rsidP="00A34E12">
      <w:pPr>
        <w:pStyle w:val="ListParagraph"/>
        <w:numPr>
          <w:ilvl w:val="2"/>
          <w:numId w:val="1"/>
        </w:numPr>
        <w:rPr>
          <w:rFonts w:ascii="Arial" w:hAnsi="Arial" w:cs="Arial"/>
        </w:rPr>
      </w:pPr>
      <w:r w:rsidRPr="00A34E12">
        <w:rPr>
          <w:rFonts w:ascii="Arial" w:hAnsi="Arial" w:cs="Arial"/>
          <w:i/>
          <w:iCs/>
        </w:rPr>
        <w:t xml:space="preserve">Miller v. Johnson </w:t>
      </w:r>
      <w:r w:rsidRPr="007D323F">
        <w:rPr>
          <w:rFonts w:ascii="Arial" w:hAnsi="Arial" w:cs="Arial"/>
        </w:rPr>
        <w:t>(1995)</w:t>
      </w:r>
    </w:p>
    <w:p w14:paraId="64851D1D" w14:textId="77777777" w:rsidR="008961BE" w:rsidRDefault="008961BE" w:rsidP="008961BE">
      <w:pPr>
        <w:pStyle w:val="ListParagraph"/>
        <w:numPr>
          <w:ilvl w:val="3"/>
          <w:numId w:val="1"/>
        </w:numPr>
        <w:rPr>
          <w:rFonts w:ascii="Arial" w:hAnsi="Arial" w:cs="Arial"/>
        </w:rPr>
      </w:pPr>
      <w:r>
        <w:rPr>
          <w:rFonts w:ascii="Arial" w:hAnsi="Arial" w:cs="Arial"/>
        </w:rPr>
        <w:t xml:space="preserve">The </w:t>
      </w:r>
      <w:r w:rsidRPr="008961BE">
        <w:rPr>
          <w:rFonts w:ascii="Arial" w:hAnsi="Arial" w:cs="Arial"/>
        </w:rPr>
        <w:t xml:space="preserve">Court continued </w:t>
      </w:r>
      <w:r>
        <w:rPr>
          <w:rFonts w:ascii="Arial" w:hAnsi="Arial" w:cs="Arial"/>
        </w:rPr>
        <w:t>to</w:t>
      </w:r>
      <w:r w:rsidRPr="008961BE">
        <w:rPr>
          <w:rFonts w:ascii="Arial" w:hAnsi="Arial" w:cs="Arial"/>
        </w:rPr>
        <w:t xml:space="preserve"> apply strict scrutiny standards to legislative redistricting designed to satisfy the Voting Rights Act. </w:t>
      </w:r>
    </w:p>
    <w:p w14:paraId="7C94AFA3" w14:textId="4D7560CF" w:rsidR="008961BE" w:rsidRPr="007D323F" w:rsidRDefault="008961BE" w:rsidP="008961BE">
      <w:pPr>
        <w:pStyle w:val="ListParagraph"/>
        <w:numPr>
          <w:ilvl w:val="3"/>
          <w:numId w:val="1"/>
        </w:numPr>
        <w:rPr>
          <w:rFonts w:ascii="Arial" w:hAnsi="Arial" w:cs="Arial"/>
        </w:rPr>
      </w:pPr>
      <w:r>
        <w:rPr>
          <w:rFonts w:ascii="Arial" w:hAnsi="Arial" w:cs="Arial"/>
        </w:rPr>
        <w:t>J</w:t>
      </w:r>
      <w:r w:rsidRPr="008961BE">
        <w:rPr>
          <w:rFonts w:ascii="Arial" w:hAnsi="Arial" w:cs="Arial"/>
        </w:rPr>
        <w:t>ustices would demand assurance that states were not simply “carving electorates into racial blocs.”</w:t>
      </w:r>
    </w:p>
    <w:p w14:paraId="1AEA17C1" w14:textId="062A3B92" w:rsidR="008127BE" w:rsidRDefault="008127BE" w:rsidP="008127BE">
      <w:pPr>
        <w:pStyle w:val="ListParagraph"/>
        <w:numPr>
          <w:ilvl w:val="1"/>
          <w:numId w:val="1"/>
        </w:numPr>
        <w:rPr>
          <w:rFonts w:ascii="Arial" w:hAnsi="Arial" w:cs="Arial"/>
        </w:rPr>
      </w:pPr>
      <w:r w:rsidRPr="008127BE">
        <w:rPr>
          <w:rFonts w:ascii="Arial" w:hAnsi="Arial" w:cs="Arial"/>
        </w:rPr>
        <w:t>Partisan Gerrymandering</w:t>
      </w:r>
    </w:p>
    <w:p w14:paraId="132787CB" w14:textId="3B4CDA70" w:rsidR="00A34E12" w:rsidRPr="001C71E4"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Davis v. Bandemer </w:t>
      </w:r>
      <w:r w:rsidRPr="007D323F">
        <w:rPr>
          <w:rFonts w:ascii="Arial" w:hAnsi="Arial" w:cs="Arial"/>
          <w:b/>
          <w:bCs/>
        </w:rPr>
        <w:t>(1986)</w:t>
      </w:r>
    </w:p>
    <w:p w14:paraId="7CC0C5C1" w14:textId="77777777" w:rsidR="001C71E4" w:rsidRPr="001C71E4" w:rsidRDefault="001C71E4" w:rsidP="001C71E4">
      <w:pPr>
        <w:pStyle w:val="ListParagraph"/>
        <w:numPr>
          <w:ilvl w:val="3"/>
          <w:numId w:val="1"/>
        </w:numPr>
        <w:rPr>
          <w:rFonts w:ascii="Arial" w:hAnsi="Arial" w:cs="Arial"/>
          <w:b/>
          <w:bCs/>
          <w:i/>
          <w:iCs/>
        </w:rPr>
      </w:pPr>
      <w:r>
        <w:rPr>
          <w:rFonts w:ascii="Arial" w:hAnsi="Arial" w:cs="Arial"/>
        </w:rPr>
        <w:t xml:space="preserve">The decision held </w:t>
      </w:r>
      <w:r w:rsidRPr="001C71E4">
        <w:rPr>
          <w:rFonts w:ascii="Arial" w:hAnsi="Arial" w:cs="Arial"/>
        </w:rPr>
        <w:t>political gerrymandering does present a justiciable claim under the equal protection clause</w:t>
      </w:r>
      <w:r>
        <w:rPr>
          <w:rFonts w:ascii="Arial" w:hAnsi="Arial" w:cs="Arial"/>
        </w:rPr>
        <w:t>.</w:t>
      </w:r>
    </w:p>
    <w:p w14:paraId="6D8009A8" w14:textId="0A6F7B25" w:rsidR="001C71E4" w:rsidRPr="001C71E4" w:rsidRDefault="001C71E4" w:rsidP="001C71E4">
      <w:pPr>
        <w:pStyle w:val="ListParagraph"/>
        <w:numPr>
          <w:ilvl w:val="3"/>
          <w:numId w:val="1"/>
        </w:numPr>
        <w:rPr>
          <w:rFonts w:ascii="Arial" w:hAnsi="Arial" w:cs="Arial"/>
          <w:b/>
          <w:bCs/>
          <w:i/>
          <w:iCs/>
        </w:rPr>
      </w:pPr>
      <w:r>
        <w:rPr>
          <w:rFonts w:ascii="Arial" w:hAnsi="Arial" w:cs="Arial"/>
        </w:rPr>
        <w:t>T</w:t>
      </w:r>
      <w:r w:rsidRPr="001C71E4">
        <w:rPr>
          <w:rFonts w:ascii="Arial" w:hAnsi="Arial" w:cs="Arial"/>
        </w:rPr>
        <w:t>he justices conceded that the Indiana law may have discriminated against Democrats.</w:t>
      </w:r>
    </w:p>
    <w:p w14:paraId="2C032279" w14:textId="77777777" w:rsidR="001C71E4" w:rsidRPr="001C71E4" w:rsidRDefault="001C71E4" w:rsidP="001C71E4">
      <w:pPr>
        <w:pStyle w:val="ListParagraph"/>
        <w:numPr>
          <w:ilvl w:val="3"/>
          <w:numId w:val="1"/>
        </w:numPr>
        <w:rPr>
          <w:rFonts w:ascii="Arial" w:hAnsi="Arial" w:cs="Arial"/>
          <w:b/>
          <w:bCs/>
          <w:i/>
          <w:iCs/>
        </w:rPr>
      </w:pPr>
      <w:r>
        <w:rPr>
          <w:rFonts w:ascii="Arial" w:hAnsi="Arial" w:cs="Arial"/>
        </w:rPr>
        <w:lastRenderedPageBreak/>
        <w:t xml:space="preserve">However, the Court </w:t>
      </w:r>
      <w:r w:rsidRPr="001C71E4">
        <w:rPr>
          <w:rFonts w:ascii="Arial" w:hAnsi="Arial" w:cs="Arial"/>
        </w:rPr>
        <w:t>ruled in favor of the state, since the effect—some disproportionate representation after a single election—was not sufficiently adverse to trigger a constitutional violation.</w:t>
      </w:r>
    </w:p>
    <w:p w14:paraId="5955CE26" w14:textId="77777777" w:rsidR="001C71E4" w:rsidRPr="001C71E4" w:rsidRDefault="001C71E4" w:rsidP="001C71E4">
      <w:pPr>
        <w:pStyle w:val="ListParagraph"/>
        <w:numPr>
          <w:ilvl w:val="3"/>
          <w:numId w:val="1"/>
        </w:numPr>
        <w:rPr>
          <w:rFonts w:ascii="Arial" w:hAnsi="Arial" w:cs="Arial"/>
          <w:b/>
          <w:bCs/>
          <w:i/>
          <w:iCs/>
        </w:rPr>
      </w:pPr>
      <w:r>
        <w:rPr>
          <w:rFonts w:ascii="Arial" w:hAnsi="Arial" w:cs="Arial"/>
        </w:rPr>
        <w:t>This</w:t>
      </w:r>
      <w:r w:rsidRPr="001C71E4">
        <w:rPr>
          <w:rFonts w:ascii="Arial" w:hAnsi="Arial" w:cs="Arial"/>
        </w:rPr>
        <w:t xml:space="preserve"> signaled that, while a degree of partisan bias natural, the Constitution would be violated </w:t>
      </w:r>
      <w:r>
        <w:rPr>
          <w:rFonts w:ascii="Arial" w:hAnsi="Arial" w:cs="Arial"/>
        </w:rPr>
        <w:t>with excessive</w:t>
      </w:r>
      <w:r w:rsidRPr="001C71E4">
        <w:rPr>
          <w:rFonts w:ascii="Arial" w:hAnsi="Arial" w:cs="Arial"/>
        </w:rPr>
        <w:t xml:space="preserve"> discrimination.</w:t>
      </w:r>
    </w:p>
    <w:p w14:paraId="162C9D54" w14:textId="1FFC6EAE" w:rsidR="001C71E4" w:rsidRDefault="001C71E4" w:rsidP="001C71E4">
      <w:pPr>
        <w:pStyle w:val="ListParagraph"/>
        <w:numPr>
          <w:ilvl w:val="3"/>
          <w:numId w:val="1"/>
        </w:numPr>
        <w:rPr>
          <w:rFonts w:ascii="Arial" w:hAnsi="Arial" w:cs="Arial"/>
          <w:b/>
          <w:bCs/>
          <w:i/>
          <w:iCs/>
        </w:rPr>
      </w:pPr>
      <w:r w:rsidRPr="001C71E4">
        <w:rPr>
          <w:rFonts w:ascii="Arial" w:hAnsi="Arial" w:cs="Arial"/>
        </w:rPr>
        <w:t>The Court</w:t>
      </w:r>
      <w:r>
        <w:rPr>
          <w:rFonts w:ascii="Arial" w:hAnsi="Arial" w:cs="Arial"/>
        </w:rPr>
        <w:t xml:space="preserve"> did not </w:t>
      </w:r>
      <w:r w:rsidRPr="001C71E4">
        <w:rPr>
          <w:rFonts w:ascii="Arial" w:hAnsi="Arial" w:cs="Arial"/>
        </w:rPr>
        <w:t xml:space="preserve">provide </w:t>
      </w:r>
      <w:r>
        <w:rPr>
          <w:rFonts w:ascii="Arial" w:hAnsi="Arial" w:cs="Arial"/>
        </w:rPr>
        <w:t>a</w:t>
      </w:r>
      <w:r w:rsidRPr="001C71E4">
        <w:rPr>
          <w:rFonts w:ascii="Arial" w:hAnsi="Arial" w:cs="Arial"/>
        </w:rPr>
        <w:t xml:space="preserve"> standard for determining when discrimination become</w:t>
      </w:r>
      <w:r>
        <w:rPr>
          <w:rFonts w:ascii="Arial" w:hAnsi="Arial" w:cs="Arial"/>
        </w:rPr>
        <w:t>s</w:t>
      </w:r>
      <w:r w:rsidRPr="001C71E4">
        <w:rPr>
          <w:rFonts w:ascii="Arial" w:hAnsi="Arial" w:cs="Arial"/>
        </w:rPr>
        <w:t xml:space="preserve"> unreasonable.</w:t>
      </w:r>
    </w:p>
    <w:p w14:paraId="09729F44" w14:textId="73DDA7CB" w:rsidR="00A34E12" w:rsidRPr="00545AF5" w:rsidRDefault="00A34E12" w:rsidP="00A34E12">
      <w:pPr>
        <w:pStyle w:val="ListParagraph"/>
        <w:numPr>
          <w:ilvl w:val="2"/>
          <w:numId w:val="1"/>
        </w:numPr>
        <w:rPr>
          <w:rFonts w:ascii="Arial" w:hAnsi="Arial" w:cs="Arial"/>
          <w:i/>
          <w:iCs/>
        </w:rPr>
      </w:pPr>
      <w:r w:rsidRPr="00A34E12">
        <w:rPr>
          <w:rFonts w:ascii="Arial" w:hAnsi="Arial" w:cs="Arial"/>
          <w:i/>
          <w:iCs/>
        </w:rPr>
        <w:t xml:space="preserve">Vieth v. Jubelirer </w:t>
      </w:r>
      <w:r w:rsidRPr="007D323F">
        <w:rPr>
          <w:rFonts w:ascii="Arial" w:hAnsi="Arial" w:cs="Arial"/>
        </w:rPr>
        <w:t>(2004)</w:t>
      </w:r>
    </w:p>
    <w:p w14:paraId="33CA26F0" w14:textId="1796A19F" w:rsidR="00545AF5" w:rsidRDefault="00545AF5" w:rsidP="00545AF5">
      <w:pPr>
        <w:pStyle w:val="ListParagraph"/>
        <w:numPr>
          <w:ilvl w:val="3"/>
          <w:numId w:val="1"/>
        </w:numPr>
        <w:rPr>
          <w:rFonts w:ascii="Arial" w:hAnsi="Arial" w:cs="Arial"/>
          <w:i/>
          <w:iCs/>
        </w:rPr>
      </w:pPr>
      <w:r>
        <w:rPr>
          <w:rFonts w:ascii="Arial" w:hAnsi="Arial" w:cs="Arial"/>
        </w:rPr>
        <w:t>The justices were divided and could not resolve the case, as they could not agree on an acceptable rule/remedy to apply to cases in which a party in power draws congressional district lines that favor themselves.</w:t>
      </w:r>
    </w:p>
    <w:p w14:paraId="220F7B52" w14:textId="4636B45D" w:rsidR="00A34E12" w:rsidRPr="00545AF5" w:rsidRDefault="00A34E12" w:rsidP="00A34E12">
      <w:pPr>
        <w:pStyle w:val="ListParagraph"/>
        <w:numPr>
          <w:ilvl w:val="2"/>
          <w:numId w:val="1"/>
        </w:numPr>
        <w:rPr>
          <w:rFonts w:ascii="Arial" w:hAnsi="Arial" w:cs="Arial"/>
          <w:b/>
          <w:bCs/>
          <w:i/>
          <w:iCs/>
        </w:rPr>
      </w:pPr>
      <w:r w:rsidRPr="00A34E12">
        <w:rPr>
          <w:rFonts w:ascii="Arial" w:hAnsi="Arial" w:cs="Arial"/>
          <w:b/>
          <w:bCs/>
          <w:i/>
          <w:iCs/>
        </w:rPr>
        <w:t xml:space="preserve">Arizona State Legislature v. Arizona Independent Redistricting Commission </w:t>
      </w:r>
      <w:r w:rsidRPr="007D323F">
        <w:rPr>
          <w:rFonts w:ascii="Arial" w:hAnsi="Arial" w:cs="Arial"/>
          <w:b/>
          <w:bCs/>
        </w:rPr>
        <w:t>(2015)</w:t>
      </w:r>
    </w:p>
    <w:p w14:paraId="40353F6A" w14:textId="315E8A00" w:rsidR="00545AF5" w:rsidRPr="00934BF6" w:rsidRDefault="00545AF5" w:rsidP="00545AF5">
      <w:pPr>
        <w:pStyle w:val="ListParagraph"/>
        <w:numPr>
          <w:ilvl w:val="3"/>
          <w:numId w:val="1"/>
        </w:numPr>
        <w:rPr>
          <w:rFonts w:ascii="Arial" w:hAnsi="Arial" w:cs="Arial"/>
          <w:b/>
          <w:bCs/>
          <w:i/>
          <w:iCs/>
        </w:rPr>
      </w:pPr>
      <w:r>
        <w:rPr>
          <w:rFonts w:ascii="Arial" w:hAnsi="Arial" w:cs="Arial"/>
        </w:rPr>
        <w:t xml:space="preserve">The Court </w:t>
      </w:r>
      <w:r w:rsidRPr="00545AF5">
        <w:rPr>
          <w:rFonts w:ascii="Arial" w:hAnsi="Arial" w:cs="Arial"/>
        </w:rPr>
        <w:t xml:space="preserve">upheld the right of the Arizona electorate to initiate </w:t>
      </w:r>
      <w:r>
        <w:rPr>
          <w:rFonts w:ascii="Arial" w:hAnsi="Arial" w:cs="Arial"/>
        </w:rPr>
        <w:t>a state constitutional amendment removing reapportionment power from the state legislature and vesting it in an independent redistricting commission</w:t>
      </w:r>
      <w:r w:rsidRPr="00545AF5">
        <w:rPr>
          <w:rFonts w:ascii="Arial" w:hAnsi="Arial" w:cs="Arial"/>
        </w:rPr>
        <w:t>.</w:t>
      </w:r>
    </w:p>
    <w:p w14:paraId="276B647B" w14:textId="581205DC" w:rsidR="00934BF6" w:rsidRPr="00AA7A53" w:rsidRDefault="00934BF6" w:rsidP="00934BF6">
      <w:pPr>
        <w:pStyle w:val="ListParagraph"/>
        <w:numPr>
          <w:ilvl w:val="3"/>
          <w:numId w:val="1"/>
        </w:numPr>
        <w:rPr>
          <w:rFonts w:ascii="Arial" w:hAnsi="Arial" w:cs="Arial"/>
          <w:b/>
          <w:bCs/>
          <w:i/>
          <w:iCs/>
        </w:rPr>
      </w:pPr>
      <w:r>
        <w:rPr>
          <w:rFonts w:ascii="Arial" w:hAnsi="Arial" w:cs="Arial"/>
        </w:rPr>
        <w:t>More than a dozen states have adopted some independent body for reapportionment.</w:t>
      </w:r>
    </w:p>
    <w:p w14:paraId="25B63598" w14:textId="0D32ADA2" w:rsidR="00AA7A53" w:rsidRPr="00934BF6" w:rsidRDefault="00AA7A53" w:rsidP="00934BF6">
      <w:pPr>
        <w:pStyle w:val="ListParagraph"/>
        <w:numPr>
          <w:ilvl w:val="3"/>
          <w:numId w:val="1"/>
        </w:numPr>
        <w:rPr>
          <w:rFonts w:ascii="Arial" w:hAnsi="Arial" w:cs="Arial"/>
          <w:b/>
          <w:bCs/>
          <w:i/>
          <w:iCs/>
        </w:rPr>
      </w:pPr>
      <w:r>
        <w:rPr>
          <w:rFonts w:ascii="Arial" w:hAnsi="Arial" w:cs="Arial"/>
        </w:rPr>
        <w:t>Officials in other states continue to try to secure electoral benefits.</w:t>
      </w:r>
    </w:p>
    <w:p w14:paraId="6918487F" w14:textId="3151C818" w:rsidR="00A34E12" w:rsidRPr="00AA7A53" w:rsidRDefault="00A34E12" w:rsidP="00A34E12">
      <w:pPr>
        <w:pStyle w:val="ListParagraph"/>
        <w:numPr>
          <w:ilvl w:val="2"/>
          <w:numId w:val="1"/>
        </w:numPr>
        <w:rPr>
          <w:rFonts w:ascii="Arial" w:hAnsi="Arial" w:cs="Arial"/>
          <w:i/>
          <w:iCs/>
        </w:rPr>
      </w:pPr>
      <w:r w:rsidRPr="00A34E12">
        <w:rPr>
          <w:rFonts w:ascii="Arial" w:hAnsi="Arial" w:cs="Arial"/>
          <w:i/>
          <w:iCs/>
        </w:rPr>
        <w:t xml:space="preserve">Gill v. Whitford </w:t>
      </w:r>
      <w:r w:rsidRPr="007D323F">
        <w:rPr>
          <w:rFonts w:ascii="Arial" w:hAnsi="Arial" w:cs="Arial"/>
        </w:rPr>
        <w:t>(2018)</w:t>
      </w:r>
    </w:p>
    <w:p w14:paraId="2B3786AE" w14:textId="2A155AB7" w:rsidR="00AA7A53" w:rsidRDefault="00AA7A53" w:rsidP="00AA7A53">
      <w:pPr>
        <w:pStyle w:val="ListParagraph"/>
        <w:numPr>
          <w:ilvl w:val="3"/>
          <w:numId w:val="1"/>
        </w:numPr>
        <w:rPr>
          <w:rFonts w:ascii="Arial" w:hAnsi="Arial" w:cs="Arial"/>
          <w:i/>
          <w:iCs/>
        </w:rPr>
      </w:pPr>
      <w:r>
        <w:rPr>
          <w:rFonts w:ascii="Arial" w:hAnsi="Arial" w:cs="Arial"/>
        </w:rPr>
        <w:t xml:space="preserve">The </w:t>
      </w:r>
      <w:r w:rsidRPr="00AA7A53">
        <w:rPr>
          <w:rFonts w:ascii="Arial" w:hAnsi="Arial" w:cs="Arial"/>
        </w:rPr>
        <w:t xml:space="preserve">justices sidestepped the </w:t>
      </w:r>
      <w:r>
        <w:rPr>
          <w:rFonts w:ascii="Arial" w:hAnsi="Arial" w:cs="Arial"/>
        </w:rPr>
        <w:t xml:space="preserve">technological </w:t>
      </w:r>
      <w:r w:rsidRPr="00AA7A53">
        <w:rPr>
          <w:rFonts w:ascii="Arial" w:hAnsi="Arial" w:cs="Arial"/>
        </w:rPr>
        <w:t>issue of</w:t>
      </w:r>
      <w:r>
        <w:rPr>
          <w:rFonts w:ascii="Arial" w:hAnsi="Arial" w:cs="Arial"/>
          <w:i/>
          <w:iCs/>
        </w:rPr>
        <w:t xml:space="preserve"> </w:t>
      </w:r>
      <w:r>
        <w:rPr>
          <w:rFonts w:ascii="Arial" w:hAnsi="Arial" w:cs="Arial"/>
        </w:rPr>
        <w:t>Wisconsin’s redistricting scheme that favored Republicans by dispensing the case on procedural grounds.</w:t>
      </w:r>
    </w:p>
    <w:p w14:paraId="52C912C7" w14:textId="507738C3" w:rsidR="00A34E12" w:rsidRPr="00AA7A53" w:rsidRDefault="00A34E12" w:rsidP="00A34E12">
      <w:pPr>
        <w:pStyle w:val="ListParagraph"/>
        <w:numPr>
          <w:ilvl w:val="2"/>
          <w:numId w:val="1"/>
        </w:numPr>
        <w:rPr>
          <w:rFonts w:ascii="Arial" w:hAnsi="Arial" w:cs="Arial"/>
          <w:i/>
          <w:iCs/>
        </w:rPr>
      </w:pPr>
      <w:r w:rsidRPr="00A34E12">
        <w:rPr>
          <w:rFonts w:ascii="Arial" w:hAnsi="Arial" w:cs="Arial"/>
          <w:i/>
          <w:iCs/>
        </w:rPr>
        <w:t>Benisek v. Lamone</w:t>
      </w:r>
      <w:r w:rsidRPr="007D323F">
        <w:rPr>
          <w:rFonts w:ascii="Arial" w:hAnsi="Arial" w:cs="Arial"/>
        </w:rPr>
        <w:t xml:space="preserve"> (2018)</w:t>
      </w:r>
    </w:p>
    <w:p w14:paraId="205BD158" w14:textId="52E437D9" w:rsidR="00AA7A53" w:rsidRDefault="00AA7A53" w:rsidP="00AA7A53">
      <w:pPr>
        <w:pStyle w:val="ListParagraph"/>
        <w:numPr>
          <w:ilvl w:val="3"/>
          <w:numId w:val="1"/>
        </w:numPr>
        <w:rPr>
          <w:rFonts w:ascii="Arial" w:hAnsi="Arial" w:cs="Arial"/>
          <w:i/>
          <w:iCs/>
        </w:rPr>
      </w:pPr>
      <w:r>
        <w:rPr>
          <w:rFonts w:ascii="Arial" w:hAnsi="Arial" w:cs="Arial"/>
        </w:rPr>
        <w:t xml:space="preserve">The </w:t>
      </w:r>
      <w:r w:rsidRPr="00AA7A53">
        <w:rPr>
          <w:rFonts w:ascii="Arial" w:hAnsi="Arial" w:cs="Arial"/>
        </w:rPr>
        <w:t xml:space="preserve">justices sidestepped the </w:t>
      </w:r>
      <w:r>
        <w:rPr>
          <w:rFonts w:ascii="Arial" w:hAnsi="Arial" w:cs="Arial"/>
        </w:rPr>
        <w:t xml:space="preserve">technological </w:t>
      </w:r>
      <w:r w:rsidRPr="00AA7A53">
        <w:rPr>
          <w:rFonts w:ascii="Arial" w:hAnsi="Arial" w:cs="Arial"/>
        </w:rPr>
        <w:t>issue of</w:t>
      </w:r>
      <w:r>
        <w:rPr>
          <w:rFonts w:ascii="Arial" w:hAnsi="Arial" w:cs="Arial"/>
          <w:i/>
          <w:iCs/>
        </w:rPr>
        <w:t xml:space="preserve"> </w:t>
      </w:r>
      <w:r>
        <w:rPr>
          <w:rFonts w:ascii="Arial" w:hAnsi="Arial" w:cs="Arial"/>
        </w:rPr>
        <w:t>Maryland’s redistricting plan that favored Democrats by dispensing the case on procedural grounds.</w:t>
      </w:r>
    </w:p>
    <w:p w14:paraId="6814AF4A" w14:textId="08121AF0" w:rsidR="00A34E12" w:rsidRPr="00AA7A53" w:rsidRDefault="00A34E12" w:rsidP="00A34E12">
      <w:pPr>
        <w:pStyle w:val="ListParagraph"/>
        <w:numPr>
          <w:ilvl w:val="2"/>
          <w:numId w:val="1"/>
        </w:numPr>
        <w:rPr>
          <w:rFonts w:ascii="Arial" w:hAnsi="Arial" w:cs="Arial"/>
          <w:i/>
          <w:iCs/>
        </w:rPr>
      </w:pPr>
      <w:r w:rsidRPr="00A34E12">
        <w:rPr>
          <w:rFonts w:ascii="Arial" w:hAnsi="Arial" w:cs="Arial"/>
          <w:i/>
          <w:iCs/>
        </w:rPr>
        <w:t xml:space="preserve">Rucho v. Common Cause </w:t>
      </w:r>
      <w:r w:rsidRPr="007D323F">
        <w:rPr>
          <w:rFonts w:ascii="Arial" w:hAnsi="Arial" w:cs="Arial"/>
        </w:rPr>
        <w:t>(2019)</w:t>
      </w:r>
    </w:p>
    <w:p w14:paraId="7A1055BE" w14:textId="35055450" w:rsidR="00AA7A53" w:rsidRPr="00AA7A53" w:rsidRDefault="00AA7A53" w:rsidP="00AA7A53">
      <w:pPr>
        <w:pStyle w:val="ListParagraph"/>
        <w:numPr>
          <w:ilvl w:val="3"/>
          <w:numId w:val="1"/>
        </w:numPr>
        <w:rPr>
          <w:rFonts w:ascii="Arial" w:hAnsi="Arial" w:cs="Arial"/>
          <w:i/>
          <w:iCs/>
        </w:rPr>
      </w:pPr>
      <w:r>
        <w:rPr>
          <w:rFonts w:ascii="Arial" w:hAnsi="Arial" w:cs="Arial"/>
        </w:rPr>
        <w:t>The justices decided the issue of redistricting proved too unwieldy for judges and was better left to the political process.</w:t>
      </w:r>
    </w:p>
    <w:p w14:paraId="5F9F1C6A" w14:textId="5D26A2CB" w:rsidR="00AA7A53" w:rsidRPr="00AA7A53" w:rsidRDefault="00AA7A53" w:rsidP="00AA7A53">
      <w:pPr>
        <w:pStyle w:val="ListParagraph"/>
        <w:numPr>
          <w:ilvl w:val="3"/>
          <w:numId w:val="1"/>
        </w:numPr>
        <w:rPr>
          <w:rFonts w:ascii="Arial" w:hAnsi="Arial" w:cs="Arial"/>
          <w:i/>
          <w:iCs/>
        </w:rPr>
      </w:pPr>
      <w:r>
        <w:rPr>
          <w:rFonts w:ascii="Arial" w:hAnsi="Arial" w:cs="Arial"/>
        </w:rPr>
        <w:t>Without a firm standard, the Court could only evaluate the fairness of partisan appointment.</w:t>
      </w:r>
    </w:p>
    <w:p w14:paraId="717ADBF3" w14:textId="49F595DE" w:rsidR="00AA7A53" w:rsidRPr="008E0F5C" w:rsidRDefault="008E0F5C" w:rsidP="00AA7A53">
      <w:pPr>
        <w:pStyle w:val="ListParagraph"/>
        <w:numPr>
          <w:ilvl w:val="3"/>
          <w:numId w:val="1"/>
        </w:numPr>
        <w:rPr>
          <w:rFonts w:ascii="Arial" w:hAnsi="Arial" w:cs="Arial"/>
          <w:i/>
          <w:iCs/>
        </w:rPr>
      </w:pPr>
      <w:r>
        <w:rPr>
          <w:rFonts w:ascii="Arial" w:hAnsi="Arial" w:cs="Arial"/>
        </w:rPr>
        <w:t>This implies that</w:t>
      </w:r>
      <w:r w:rsidRPr="008E0F5C">
        <w:rPr>
          <w:rFonts w:ascii="Arial" w:hAnsi="Arial" w:cs="Arial"/>
        </w:rPr>
        <w:t xml:space="preserve"> state policy-makers are free to develop districting plans </w:t>
      </w:r>
      <w:r>
        <w:rPr>
          <w:rFonts w:ascii="Arial" w:hAnsi="Arial" w:cs="Arial"/>
        </w:rPr>
        <w:t>that</w:t>
      </w:r>
      <w:r w:rsidRPr="008E0F5C">
        <w:rPr>
          <w:rFonts w:ascii="Arial" w:hAnsi="Arial" w:cs="Arial"/>
        </w:rPr>
        <w:t xml:space="preserve"> secure the long-term dominance of their majority party.</w:t>
      </w:r>
    </w:p>
    <w:p w14:paraId="5CF6E94D" w14:textId="51CF9057" w:rsidR="008E0F5C" w:rsidRPr="00A34E12" w:rsidRDefault="008E0F5C" w:rsidP="00AA7A53">
      <w:pPr>
        <w:pStyle w:val="ListParagraph"/>
        <w:numPr>
          <w:ilvl w:val="3"/>
          <w:numId w:val="1"/>
        </w:numPr>
        <w:rPr>
          <w:rFonts w:ascii="Arial" w:hAnsi="Arial" w:cs="Arial"/>
          <w:i/>
          <w:iCs/>
        </w:rPr>
      </w:pPr>
      <w:r>
        <w:rPr>
          <w:rFonts w:ascii="Arial" w:hAnsi="Arial" w:cs="Arial"/>
        </w:rPr>
        <w:t>Legislatively, many states have created nonpartisan institutions to draw legislative boundaries.</w:t>
      </w:r>
    </w:p>
    <w:p w14:paraId="0DA5278B" w14:textId="33590E07" w:rsidR="008127BE" w:rsidRDefault="008127BE" w:rsidP="008127BE">
      <w:pPr>
        <w:pStyle w:val="ListParagraph"/>
        <w:numPr>
          <w:ilvl w:val="0"/>
          <w:numId w:val="1"/>
        </w:numPr>
        <w:rPr>
          <w:rFonts w:ascii="Arial" w:hAnsi="Arial" w:cs="Arial"/>
        </w:rPr>
      </w:pPr>
      <w:r w:rsidRPr="008127BE">
        <w:rPr>
          <w:rFonts w:ascii="Arial" w:hAnsi="Arial" w:cs="Arial"/>
        </w:rPr>
        <w:t>Election Campaign Regulation</w:t>
      </w:r>
    </w:p>
    <w:p w14:paraId="1ACCBE1D" w14:textId="36527142" w:rsidR="00A34E12" w:rsidRDefault="00A34E12" w:rsidP="00A34E12">
      <w:pPr>
        <w:pStyle w:val="ListParagraph"/>
        <w:numPr>
          <w:ilvl w:val="1"/>
          <w:numId w:val="1"/>
        </w:numPr>
        <w:rPr>
          <w:rFonts w:ascii="Arial" w:hAnsi="Arial" w:cs="Arial"/>
          <w:b/>
          <w:bCs/>
        </w:rPr>
      </w:pPr>
      <w:r w:rsidRPr="00A34E12">
        <w:rPr>
          <w:rFonts w:ascii="Arial" w:hAnsi="Arial" w:cs="Arial"/>
          <w:b/>
          <w:bCs/>
          <w:i/>
          <w:iCs/>
        </w:rPr>
        <w:t xml:space="preserve">Buckley v. Valeo </w:t>
      </w:r>
      <w:r w:rsidRPr="007D323F">
        <w:rPr>
          <w:rFonts w:ascii="Arial" w:hAnsi="Arial" w:cs="Arial"/>
          <w:b/>
          <w:bCs/>
        </w:rPr>
        <w:t>(1976)</w:t>
      </w:r>
    </w:p>
    <w:p w14:paraId="35D57EB2" w14:textId="79AE1477" w:rsidR="008E0F5C" w:rsidRPr="008E0F5C" w:rsidRDefault="008E0F5C" w:rsidP="008E0F5C">
      <w:pPr>
        <w:pStyle w:val="ListParagraph"/>
        <w:numPr>
          <w:ilvl w:val="2"/>
          <w:numId w:val="1"/>
        </w:numPr>
        <w:rPr>
          <w:rFonts w:ascii="Arial" w:hAnsi="Arial" w:cs="Arial"/>
          <w:b/>
          <w:bCs/>
        </w:rPr>
      </w:pPr>
      <w:r>
        <w:rPr>
          <w:rFonts w:ascii="Arial" w:hAnsi="Arial" w:cs="Arial"/>
        </w:rPr>
        <w:t xml:space="preserve">The Court upheld provisions in the Federal Election Campaign Act of 1971 (FECA) that restricted how much individuals and groups could contribute to candidates, parties, and political action committees (PACs) in federal </w:t>
      </w:r>
      <w:r>
        <w:rPr>
          <w:rFonts w:ascii="Arial" w:hAnsi="Arial" w:cs="Arial"/>
        </w:rPr>
        <w:lastRenderedPageBreak/>
        <w:t>elections, imposed record-keeping requirements, and provided for federal funding of presidential election campaigns.</w:t>
      </w:r>
    </w:p>
    <w:p w14:paraId="0021CE86" w14:textId="550A61FD" w:rsidR="008E0F5C" w:rsidRPr="008E0F5C" w:rsidRDefault="008E0F5C" w:rsidP="008E0F5C">
      <w:pPr>
        <w:pStyle w:val="ListParagraph"/>
        <w:numPr>
          <w:ilvl w:val="2"/>
          <w:numId w:val="1"/>
        </w:numPr>
        <w:rPr>
          <w:rFonts w:ascii="Arial" w:hAnsi="Arial" w:cs="Arial"/>
          <w:b/>
          <w:bCs/>
        </w:rPr>
      </w:pPr>
      <w:r>
        <w:rPr>
          <w:rFonts w:ascii="Arial" w:hAnsi="Arial" w:cs="Arial"/>
        </w:rPr>
        <w:t>The Court also struck down FECA’s provisions that limited independent campaign expenditures and candidate expenditures of personal funds.</w:t>
      </w:r>
    </w:p>
    <w:p w14:paraId="56073820" w14:textId="7B152139" w:rsidR="008E0F5C" w:rsidRPr="008E0F5C" w:rsidRDefault="008E0F5C" w:rsidP="008E0F5C">
      <w:pPr>
        <w:pStyle w:val="ListParagraph"/>
        <w:numPr>
          <w:ilvl w:val="2"/>
          <w:numId w:val="1"/>
        </w:numPr>
        <w:rPr>
          <w:rFonts w:ascii="Arial" w:hAnsi="Arial" w:cs="Arial"/>
          <w:b/>
          <w:bCs/>
        </w:rPr>
      </w:pPr>
      <w:r>
        <w:rPr>
          <w:rFonts w:ascii="Arial" w:hAnsi="Arial" w:cs="Arial"/>
        </w:rPr>
        <w:t>This decision rested on the assumption that restricting these expenditures was equivalent to limiting political speech.</w:t>
      </w:r>
    </w:p>
    <w:p w14:paraId="7F67737D" w14:textId="5D710494" w:rsidR="008E0F5C" w:rsidRPr="008E0F5C" w:rsidRDefault="008E0F5C" w:rsidP="008E0F5C">
      <w:pPr>
        <w:pStyle w:val="ListParagraph"/>
        <w:numPr>
          <w:ilvl w:val="2"/>
          <w:numId w:val="1"/>
        </w:numPr>
        <w:rPr>
          <w:rFonts w:ascii="Arial" w:hAnsi="Arial" w:cs="Arial"/>
          <w:b/>
          <w:bCs/>
        </w:rPr>
      </w:pPr>
      <w:r>
        <w:rPr>
          <w:rFonts w:ascii="Arial" w:hAnsi="Arial" w:cs="Arial"/>
        </w:rPr>
        <w:t>The justices concluded that reducing electoral corruption was a sufficient interest to limit campaign contributions but not expenditures.</w:t>
      </w:r>
    </w:p>
    <w:p w14:paraId="770FF304" w14:textId="25FFAB3D" w:rsidR="008E0F5C" w:rsidRPr="008E0F5C" w:rsidRDefault="008E0F5C" w:rsidP="008E0F5C">
      <w:pPr>
        <w:pStyle w:val="ListParagraph"/>
        <w:numPr>
          <w:ilvl w:val="1"/>
          <w:numId w:val="1"/>
        </w:numPr>
        <w:rPr>
          <w:rFonts w:ascii="Arial" w:hAnsi="Arial" w:cs="Arial"/>
          <w:b/>
          <w:bCs/>
        </w:rPr>
      </w:pPr>
      <w:r>
        <w:rPr>
          <w:rFonts w:ascii="Arial" w:hAnsi="Arial" w:cs="Arial"/>
        </w:rPr>
        <w:t>Since strategists found ways to circumvent the law, Congress passed the Bipartisan Campaign Reform Act of 2002 (BCRA).</w:t>
      </w:r>
    </w:p>
    <w:p w14:paraId="60E8841C" w14:textId="1930024B" w:rsidR="008E0F5C" w:rsidRPr="008E0F5C" w:rsidRDefault="008E0F5C" w:rsidP="008E0F5C">
      <w:pPr>
        <w:pStyle w:val="ListParagraph"/>
        <w:numPr>
          <w:ilvl w:val="2"/>
          <w:numId w:val="1"/>
        </w:numPr>
        <w:rPr>
          <w:rFonts w:ascii="Arial" w:hAnsi="Arial" w:cs="Arial"/>
          <w:b/>
          <w:bCs/>
        </w:rPr>
      </w:pPr>
      <w:r>
        <w:rPr>
          <w:rFonts w:ascii="Arial" w:hAnsi="Arial" w:cs="Arial"/>
        </w:rPr>
        <w:t>The BCRA prohibited national political parties from raising/spending soft money, barred officeholders and candidates for federal office from soliciting/receiving soft money, and prevented state and local party organizations from spending soft money.</w:t>
      </w:r>
    </w:p>
    <w:p w14:paraId="3877F7EE" w14:textId="0103F7AB" w:rsidR="008E0F5C" w:rsidRPr="008E0F5C" w:rsidRDefault="008E0F5C" w:rsidP="008E0F5C">
      <w:pPr>
        <w:pStyle w:val="ListParagraph"/>
        <w:numPr>
          <w:ilvl w:val="2"/>
          <w:numId w:val="1"/>
        </w:numPr>
        <w:rPr>
          <w:rFonts w:ascii="Arial" w:hAnsi="Arial" w:cs="Arial"/>
          <w:b/>
          <w:bCs/>
        </w:rPr>
      </w:pPr>
      <w:r>
        <w:rPr>
          <w:rFonts w:ascii="Arial" w:hAnsi="Arial" w:cs="Arial"/>
        </w:rPr>
        <w:t>The law prohibited labor unions and corporations (including incorporated interest groups) from using general funds to engage in “electioneering communication” (</w:t>
      </w:r>
      <w:r w:rsidRPr="008E0F5C">
        <w:rPr>
          <w:rFonts w:ascii="Arial" w:hAnsi="Arial" w:cs="Arial"/>
        </w:rPr>
        <w:t>advertising (primarily televised) clearly referring to a candidate for federal office that appears in the days leading up to an election</w:t>
      </w:r>
      <w:r>
        <w:rPr>
          <w:rFonts w:ascii="Arial" w:hAnsi="Arial" w:cs="Arial"/>
        </w:rPr>
        <w:t>).</w:t>
      </w:r>
    </w:p>
    <w:p w14:paraId="45F11BE6" w14:textId="78B0A848" w:rsidR="008E0F5C" w:rsidRPr="008E0F5C" w:rsidRDefault="008E0F5C" w:rsidP="008E0F5C">
      <w:pPr>
        <w:pStyle w:val="ListParagraph"/>
        <w:numPr>
          <w:ilvl w:val="2"/>
          <w:numId w:val="1"/>
        </w:numPr>
        <w:rPr>
          <w:rFonts w:ascii="Arial" w:hAnsi="Arial" w:cs="Arial"/>
          <w:b/>
          <w:bCs/>
        </w:rPr>
      </w:pPr>
      <w:r>
        <w:rPr>
          <w:rFonts w:ascii="Arial" w:hAnsi="Arial" w:cs="Arial"/>
        </w:rPr>
        <w:t>The</w:t>
      </w:r>
      <w:ins w:id="2" w:author="Editorial Integra" w:date="2024-09-03T10:57:00Z">
        <w:r w:rsidR="001D0D17">
          <w:rPr>
            <w:rFonts w:ascii="Arial" w:hAnsi="Arial" w:cs="Arial"/>
          </w:rPr>
          <w:t xml:space="preserve"> law</w:t>
        </w:r>
      </w:ins>
      <w:r>
        <w:rPr>
          <w:rFonts w:ascii="Arial" w:hAnsi="Arial" w:cs="Arial"/>
        </w:rPr>
        <w:t xml:space="preserve"> raised the ceiling on hard-money contributions ($1,000 to $2,000) per election to a candidate and limited a donor’s aggregate contribution to candidates/groups.</w:t>
      </w:r>
    </w:p>
    <w:p w14:paraId="10A90AE3" w14:textId="4710C0D9" w:rsidR="00A34E12" w:rsidRDefault="00A34E12" w:rsidP="00A34E12">
      <w:pPr>
        <w:pStyle w:val="ListParagraph"/>
        <w:numPr>
          <w:ilvl w:val="1"/>
          <w:numId w:val="1"/>
        </w:numPr>
        <w:rPr>
          <w:rFonts w:ascii="Arial" w:hAnsi="Arial" w:cs="Arial"/>
        </w:rPr>
      </w:pPr>
      <w:r w:rsidRPr="00A34E12">
        <w:rPr>
          <w:rFonts w:ascii="Arial" w:hAnsi="Arial" w:cs="Arial"/>
          <w:i/>
          <w:iCs/>
        </w:rPr>
        <w:t xml:space="preserve">Austin v. Michigan Chamber of Commerce </w:t>
      </w:r>
      <w:r w:rsidRPr="007D323F">
        <w:rPr>
          <w:rFonts w:ascii="Arial" w:hAnsi="Arial" w:cs="Arial"/>
        </w:rPr>
        <w:t>(1990)</w:t>
      </w:r>
    </w:p>
    <w:p w14:paraId="526B46CF" w14:textId="495B9E9F" w:rsidR="001A03CE" w:rsidRPr="001A03CE" w:rsidRDefault="001A03CE" w:rsidP="001A03CE">
      <w:pPr>
        <w:pStyle w:val="ListParagraph"/>
        <w:numPr>
          <w:ilvl w:val="2"/>
          <w:numId w:val="1"/>
        </w:numPr>
        <w:rPr>
          <w:rFonts w:ascii="Arial" w:hAnsi="Arial" w:cs="Arial"/>
        </w:rPr>
      </w:pPr>
      <w:r>
        <w:rPr>
          <w:rFonts w:ascii="Arial" w:hAnsi="Arial" w:cs="Arial"/>
        </w:rPr>
        <w:t xml:space="preserve">The Court reinforced their </w:t>
      </w:r>
      <w:r>
        <w:rPr>
          <w:rFonts w:ascii="Arial" w:hAnsi="Arial" w:cs="Arial"/>
          <w:i/>
          <w:iCs/>
        </w:rPr>
        <w:t xml:space="preserve">Buckley </w:t>
      </w:r>
      <w:r>
        <w:rPr>
          <w:rFonts w:ascii="Arial" w:hAnsi="Arial" w:cs="Arial"/>
        </w:rPr>
        <w:t xml:space="preserve">reasoning and upheld a </w:t>
      </w:r>
      <w:r w:rsidRPr="001A03CE">
        <w:rPr>
          <w:rFonts w:ascii="Arial" w:hAnsi="Arial" w:cs="Arial"/>
        </w:rPr>
        <w:t>prohibition on corporate spending on behalf of candidates in elections.</w:t>
      </w:r>
    </w:p>
    <w:p w14:paraId="3F9D53DC" w14:textId="117FC9B7" w:rsidR="00A34E12" w:rsidRPr="001A03CE" w:rsidRDefault="00A34E12" w:rsidP="00A34E12">
      <w:pPr>
        <w:pStyle w:val="ListParagraph"/>
        <w:numPr>
          <w:ilvl w:val="1"/>
          <w:numId w:val="1"/>
        </w:numPr>
        <w:rPr>
          <w:rFonts w:ascii="Arial" w:hAnsi="Arial" w:cs="Arial"/>
          <w:b/>
          <w:bCs/>
          <w:i/>
          <w:iCs/>
        </w:rPr>
      </w:pPr>
      <w:r w:rsidRPr="00A34E12">
        <w:rPr>
          <w:rFonts w:ascii="Arial" w:hAnsi="Arial" w:cs="Arial"/>
          <w:b/>
          <w:bCs/>
          <w:i/>
          <w:iCs/>
        </w:rPr>
        <w:t xml:space="preserve">McConnell v. Federal Election Commission </w:t>
      </w:r>
      <w:r w:rsidRPr="007D323F">
        <w:rPr>
          <w:rFonts w:ascii="Arial" w:hAnsi="Arial" w:cs="Arial"/>
          <w:b/>
          <w:bCs/>
        </w:rPr>
        <w:t>(2003)</w:t>
      </w:r>
    </w:p>
    <w:p w14:paraId="25D1B320" w14:textId="1BE08E07" w:rsidR="001A03CE" w:rsidRPr="001A03CE" w:rsidRDefault="001A03CE" w:rsidP="001A03CE">
      <w:pPr>
        <w:pStyle w:val="ListParagraph"/>
        <w:numPr>
          <w:ilvl w:val="2"/>
          <w:numId w:val="1"/>
        </w:numPr>
        <w:rPr>
          <w:rFonts w:ascii="Arial" w:hAnsi="Arial" w:cs="Arial"/>
          <w:b/>
          <w:bCs/>
          <w:i/>
          <w:iCs/>
        </w:rPr>
      </w:pPr>
      <w:r>
        <w:rPr>
          <w:rFonts w:ascii="Arial" w:hAnsi="Arial" w:cs="Arial"/>
        </w:rPr>
        <w:t>T</w:t>
      </w:r>
      <w:r w:rsidRPr="001A03CE">
        <w:rPr>
          <w:rFonts w:ascii="Arial" w:hAnsi="Arial" w:cs="Arial"/>
        </w:rPr>
        <w:t>he Court upheld the BCRA against arguments that Congress had exceeded its authority and that the law violated the First Amendment, but the Court was badly fractured.</w:t>
      </w:r>
    </w:p>
    <w:p w14:paraId="18B763B9" w14:textId="0FD02EC8" w:rsidR="001A03CE" w:rsidRDefault="001A03CE" w:rsidP="001A03CE">
      <w:pPr>
        <w:pStyle w:val="ListParagraph"/>
        <w:numPr>
          <w:ilvl w:val="2"/>
          <w:numId w:val="1"/>
        </w:numPr>
        <w:rPr>
          <w:rFonts w:ascii="Arial" w:hAnsi="Arial" w:cs="Arial"/>
          <w:b/>
          <w:bCs/>
          <w:i/>
          <w:iCs/>
        </w:rPr>
      </w:pPr>
      <w:r>
        <w:rPr>
          <w:rFonts w:ascii="Arial" w:hAnsi="Arial" w:cs="Arial"/>
        </w:rPr>
        <w:t>This was a 5–4 split between liberal and conservative justices, respectively.</w:t>
      </w:r>
    </w:p>
    <w:p w14:paraId="76CE3EB3" w14:textId="490B2FFF" w:rsidR="00A34E12" w:rsidRPr="001A03CE" w:rsidRDefault="00A34E12" w:rsidP="00A34E12">
      <w:pPr>
        <w:pStyle w:val="ListParagraph"/>
        <w:numPr>
          <w:ilvl w:val="1"/>
          <w:numId w:val="1"/>
        </w:numPr>
        <w:rPr>
          <w:rFonts w:ascii="Arial" w:hAnsi="Arial" w:cs="Arial"/>
          <w:i/>
          <w:iCs/>
        </w:rPr>
      </w:pPr>
      <w:r w:rsidRPr="00A34E12">
        <w:rPr>
          <w:rFonts w:ascii="Arial" w:hAnsi="Arial" w:cs="Arial"/>
          <w:i/>
          <w:iCs/>
        </w:rPr>
        <w:t xml:space="preserve">Davis v. Federal Election Commission </w:t>
      </w:r>
      <w:r w:rsidRPr="007D323F">
        <w:rPr>
          <w:rFonts w:ascii="Arial" w:hAnsi="Arial" w:cs="Arial"/>
        </w:rPr>
        <w:t>(2008)</w:t>
      </w:r>
    </w:p>
    <w:p w14:paraId="3CA44E1D" w14:textId="0BF2AF5F" w:rsidR="001A03CE" w:rsidRPr="001A03CE" w:rsidRDefault="001A03CE" w:rsidP="001A03CE">
      <w:pPr>
        <w:pStyle w:val="ListParagraph"/>
        <w:numPr>
          <w:ilvl w:val="2"/>
          <w:numId w:val="1"/>
        </w:numPr>
        <w:rPr>
          <w:rFonts w:ascii="Arial" w:hAnsi="Arial" w:cs="Arial"/>
          <w:i/>
          <w:iCs/>
        </w:rPr>
      </w:pPr>
      <w:r>
        <w:rPr>
          <w:rFonts w:ascii="Arial" w:hAnsi="Arial" w:cs="Arial"/>
        </w:rPr>
        <w:t>T</w:t>
      </w:r>
      <w:r w:rsidRPr="001A03CE">
        <w:rPr>
          <w:rFonts w:ascii="Arial" w:hAnsi="Arial" w:cs="Arial"/>
        </w:rPr>
        <w:t>he justices declared unconstitutional the so-called millionaire’s amendment to the BCRA.</w:t>
      </w:r>
    </w:p>
    <w:p w14:paraId="13927A4C" w14:textId="57E33882" w:rsidR="001A03CE" w:rsidRDefault="001A03CE" w:rsidP="001A03CE">
      <w:pPr>
        <w:pStyle w:val="ListParagraph"/>
        <w:numPr>
          <w:ilvl w:val="2"/>
          <w:numId w:val="1"/>
        </w:numPr>
        <w:rPr>
          <w:rFonts w:ascii="Arial" w:hAnsi="Arial" w:cs="Arial"/>
          <w:i/>
          <w:iCs/>
        </w:rPr>
      </w:pPr>
      <w:r>
        <w:rPr>
          <w:rFonts w:ascii="Arial" w:hAnsi="Arial" w:cs="Arial"/>
        </w:rPr>
        <w:t>This gave way to speculation</w:t>
      </w:r>
      <w:r w:rsidRPr="001A03CE">
        <w:rPr>
          <w:rFonts w:ascii="Arial" w:hAnsi="Arial" w:cs="Arial"/>
        </w:rPr>
        <w:t xml:space="preserve"> that the Court now had a </w:t>
      </w:r>
      <w:r>
        <w:rPr>
          <w:rFonts w:ascii="Arial" w:hAnsi="Arial" w:cs="Arial"/>
        </w:rPr>
        <w:t>5</w:t>
      </w:r>
      <w:r w:rsidRPr="001A03CE">
        <w:rPr>
          <w:rFonts w:ascii="Arial" w:hAnsi="Arial" w:cs="Arial"/>
        </w:rPr>
        <w:t>-justice majority oppos</w:t>
      </w:r>
      <w:r>
        <w:rPr>
          <w:rFonts w:ascii="Arial" w:hAnsi="Arial" w:cs="Arial"/>
        </w:rPr>
        <w:t>ing</w:t>
      </w:r>
      <w:r w:rsidRPr="001A03CE">
        <w:rPr>
          <w:rFonts w:ascii="Arial" w:hAnsi="Arial" w:cs="Arial"/>
        </w:rPr>
        <w:t xml:space="preserve"> strong limits on campaign finance on First Amendment grounds.</w:t>
      </w:r>
    </w:p>
    <w:p w14:paraId="249C99F1" w14:textId="402AEC35" w:rsidR="00A34E12" w:rsidRDefault="00A34E12" w:rsidP="00A34E12">
      <w:pPr>
        <w:pStyle w:val="ListParagraph"/>
        <w:numPr>
          <w:ilvl w:val="1"/>
          <w:numId w:val="1"/>
        </w:numPr>
        <w:rPr>
          <w:rFonts w:ascii="Arial" w:hAnsi="Arial" w:cs="Arial"/>
        </w:rPr>
      </w:pPr>
      <w:r w:rsidRPr="00A34E12">
        <w:rPr>
          <w:rFonts w:ascii="Arial" w:hAnsi="Arial" w:cs="Arial"/>
          <w:i/>
          <w:iCs/>
        </w:rPr>
        <w:t xml:space="preserve">Citizens United v. Federal Election Commission </w:t>
      </w:r>
      <w:r w:rsidRPr="007D323F">
        <w:rPr>
          <w:rFonts w:ascii="Arial" w:hAnsi="Arial" w:cs="Arial"/>
        </w:rPr>
        <w:t>(2010)</w:t>
      </w:r>
    </w:p>
    <w:p w14:paraId="1533C18B" w14:textId="1BA26947" w:rsidR="00704596" w:rsidRPr="007D323F" w:rsidRDefault="00704596" w:rsidP="00704596">
      <w:pPr>
        <w:pStyle w:val="ListParagraph"/>
        <w:numPr>
          <w:ilvl w:val="2"/>
          <w:numId w:val="1"/>
        </w:numPr>
        <w:rPr>
          <w:rFonts w:ascii="Arial" w:hAnsi="Arial" w:cs="Arial"/>
        </w:rPr>
      </w:pPr>
      <w:r>
        <w:rPr>
          <w:rFonts w:ascii="Arial" w:hAnsi="Arial" w:cs="Arial"/>
        </w:rPr>
        <w:t xml:space="preserve">Although </w:t>
      </w:r>
      <w:r w:rsidRPr="00704596">
        <w:rPr>
          <w:rFonts w:ascii="Arial" w:hAnsi="Arial" w:cs="Arial"/>
        </w:rPr>
        <w:t xml:space="preserve">the decision did not upset </w:t>
      </w:r>
      <w:r>
        <w:rPr>
          <w:rFonts w:ascii="Arial" w:hAnsi="Arial" w:cs="Arial"/>
        </w:rPr>
        <w:t>the</w:t>
      </w:r>
      <w:r w:rsidRPr="00704596">
        <w:rPr>
          <w:rFonts w:ascii="Arial" w:hAnsi="Arial" w:cs="Arial"/>
        </w:rPr>
        <w:t xml:space="preserve"> ban on corporate donations directly to political candidates, it provided constitutional protection for unions and corporations us</w:t>
      </w:r>
      <w:r>
        <w:rPr>
          <w:rFonts w:ascii="Arial" w:hAnsi="Arial" w:cs="Arial"/>
        </w:rPr>
        <w:t>ing</w:t>
      </w:r>
      <w:r w:rsidRPr="00704596">
        <w:rPr>
          <w:rFonts w:ascii="Arial" w:hAnsi="Arial" w:cs="Arial"/>
        </w:rPr>
        <w:t xml:space="preserve"> funds to support their own independent political advertising.</w:t>
      </w:r>
    </w:p>
    <w:p w14:paraId="11ABC73E" w14:textId="3565C2F3" w:rsidR="00A34E12" w:rsidRDefault="00A34E12" w:rsidP="00A34E12">
      <w:pPr>
        <w:pStyle w:val="ListParagraph"/>
        <w:numPr>
          <w:ilvl w:val="1"/>
          <w:numId w:val="1"/>
        </w:numPr>
        <w:rPr>
          <w:rFonts w:ascii="Arial" w:hAnsi="Arial" w:cs="Arial"/>
        </w:rPr>
      </w:pPr>
      <w:r w:rsidRPr="00A34E12">
        <w:rPr>
          <w:rFonts w:ascii="Arial" w:hAnsi="Arial" w:cs="Arial"/>
          <w:i/>
          <w:iCs/>
        </w:rPr>
        <w:t>McCutcheon, et al. v. Federal Election Commission</w:t>
      </w:r>
      <w:r>
        <w:rPr>
          <w:rFonts w:ascii="Arial" w:hAnsi="Arial" w:cs="Arial"/>
          <w:i/>
          <w:iCs/>
        </w:rPr>
        <w:t xml:space="preserve"> </w:t>
      </w:r>
      <w:r w:rsidRPr="007D323F">
        <w:rPr>
          <w:rFonts w:ascii="Arial" w:hAnsi="Arial" w:cs="Arial"/>
        </w:rPr>
        <w:t>(2014)</w:t>
      </w:r>
    </w:p>
    <w:p w14:paraId="5D7372FC" w14:textId="5C4767FC" w:rsidR="00704596" w:rsidRDefault="00704596" w:rsidP="00704596">
      <w:pPr>
        <w:pStyle w:val="ListParagraph"/>
        <w:numPr>
          <w:ilvl w:val="2"/>
          <w:numId w:val="1"/>
        </w:numPr>
        <w:rPr>
          <w:rFonts w:ascii="Arial" w:hAnsi="Arial" w:cs="Arial"/>
        </w:rPr>
      </w:pPr>
      <w:r>
        <w:rPr>
          <w:rFonts w:ascii="Arial" w:hAnsi="Arial" w:cs="Arial"/>
        </w:rPr>
        <w:t xml:space="preserve">With the same majority that decided </w:t>
      </w:r>
      <w:r>
        <w:rPr>
          <w:rFonts w:ascii="Arial" w:hAnsi="Arial" w:cs="Arial"/>
          <w:i/>
          <w:iCs/>
        </w:rPr>
        <w:t>Citizens United</w:t>
      </w:r>
      <w:r>
        <w:rPr>
          <w:rFonts w:ascii="Arial" w:hAnsi="Arial" w:cs="Arial"/>
        </w:rPr>
        <w:t>, the Court overturned a previously approved limitation on campaign contributions.</w:t>
      </w:r>
    </w:p>
    <w:p w14:paraId="4E4BD048" w14:textId="4BBEAD61" w:rsidR="00704596" w:rsidRPr="007D323F" w:rsidRDefault="00704596" w:rsidP="00704596">
      <w:pPr>
        <w:pStyle w:val="ListParagraph"/>
        <w:numPr>
          <w:ilvl w:val="2"/>
          <w:numId w:val="1"/>
        </w:numPr>
        <w:rPr>
          <w:rFonts w:ascii="Arial" w:hAnsi="Arial" w:cs="Arial"/>
        </w:rPr>
      </w:pPr>
      <w:r>
        <w:rPr>
          <w:rFonts w:ascii="Arial" w:hAnsi="Arial" w:cs="Arial"/>
        </w:rPr>
        <w:lastRenderedPageBreak/>
        <w:t>P</w:t>
      </w:r>
      <w:r w:rsidRPr="00704596">
        <w:rPr>
          <w:rFonts w:ascii="Arial" w:hAnsi="Arial" w:cs="Arial"/>
        </w:rPr>
        <w:t>lacing limits on an individual’s total contributions, the Court says, is akin to restricting the number of candidates a person might choose to endorse.</w:t>
      </w:r>
    </w:p>
    <w:p w14:paraId="5FDAA3D6" w14:textId="4B8A0655" w:rsidR="00A34E12" w:rsidRPr="00704596" w:rsidRDefault="00A34E12" w:rsidP="00A34E12">
      <w:pPr>
        <w:pStyle w:val="ListParagraph"/>
        <w:numPr>
          <w:ilvl w:val="1"/>
          <w:numId w:val="1"/>
        </w:numPr>
        <w:rPr>
          <w:rFonts w:ascii="Arial" w:hAnsi="Arial" w:cs="Arial"/>
          <w:i/>
          <w:iCs/>
        </w:rPr>
      </w:pPr>
      <w:r w:rsidRPr="00A34E12">
        <w:rPr>
          <w:rFonts w:ascii="Arial" w:hAnsi="Arial" w:cs="Arial"/>
          <w:i/>
          <w:iCs/>
        </w:rPr>
        <w:t xml:space="preserve">Buckley v. Valeo </w:t>
      </w:r>
      <w:r w:rsidRPr="007D323F">
        <w:rPr>
          <w:rFonts w:ascii="Arial" w:hAnsi="Arial" w:cs="Arial"/>
        </w:rPr>
        <w:t>(1976)</w:t>
      </w:r>
    </w:p>
    <w:p w14:paraId="068271A3" w14:textId="243D84E7" w:rsidR="00704596" w:rsidRDefault="00704596" w:rsidP="00704596">
      <w:pPr>
        <w:pStyle w:val="ListParagraph"/>
        <w:numPr>
          <w:ilvl w:val="2"/>
          <w:numId w:val="1"/>
        </w:numPr>
        <w:rPr>
          <w:rFonts w:ascii="Arial" w:hAnsi="Arial" w:cs="Arial"/>
          <w:i/>
          <w:iCs/>
        </w:rPr>
      </w:pPr>
      <w:r>
        <w:rPr>
          <w:rFonts w:ascii="Arial" w:hAnsi="Arial" w:cs="Arial"/>
        </w:rPr>
        <w:t xml:space="preserve">This decision </w:t>
      </w:r>
      <w:r w:rsidRPr="00704596">
        <w:rPr>
          <w:rFonts w:ascii="Arial" w:hAnsi="Arial" w:cs="Arial"/>
        </w:rPr>
        <w:t xml:space="preserve">upheld the right of government to limit the amounts of money that can be contributed to candidates, parties, and political organizations, and that holding remains unaffected by the </w:t>
      </w:r>
      <w:r w:rsidRPr="00704596">
        <w:rPr>
          <w:rFonts w:ascii="Arial" w:hAnsi="Arial" w:cs="Arial"/>
          <w:i/>
        </w:rPr>
        <w:t>McCutcheon</w:t>
      </w:r>
      <w:r w:rsidRPr="00704596">
        <w:rPr>
          <w:rFonts w:ascii="Arial" w:hAnsi="Arial" w:cs="Arial"/>
        </w:rPr>
        <w:t xml:space="preserve"> decision.</w:t>
      </w:r>
    </w:p>
    <w:p w14:paraId="03FFC208" w14:textId="08364201" w:rsidR="00A34E12" w:rsidRPr="00CF5BAD" w:rsidRDefault="00A34E12" w:rsidP="00A34E12">
      <w:pPr>
        <w:pStyle w:val="ListParagraph"/>
        <w:numPr>
          <w:ilvl w:val="1"/>
          <w:numId w:val="1"/>
        </w:numPr>
        <w:rPr>
          <w:rFonts w:ascii="Arial" w:hAnsi="Arial" w:cs="Arial"/>
          <w:i/>
          <w:iCs/>
        </w:rPr>
      </w:pPr>
      <w:r w:rsidRPr="00A34E12">
        <w:rPr>
          <w:rFonts w:ascii="Arial" w:hAnsi="Arial" w:cs="Arial"/>
          <w:i/>
          <w:iCs/>
        </w:rPr>
        <w:t xml:space="preserve">Federal Election Commission v. Ted Cruz for Senate </w:t>
      </w:r>
      <w:r w:rsidRPr="007D323F">
        <w:rPr>
          <w:rFonts w:ascii="Arial" w:hAnsi="Arial" w:cs="Arial"/>
        </w:rPr>
        <w:t>(2022)</w:t>
      </w:r>
    </w:p>
    <w:p w14:paraId="04700EEB" w14:textId="18AFD9D2" w:rsidR="00CF5BAD" w:rsidRPr="00CF5BAD" w:rsidRDefault="00CF5BAD" w:rsidP="00CF5BAD">
      <w:pPr>
        <w:pStyle w:val="ListParagraph"/>
        <w:numPr>
          <w:ilvl w:val="2"/>
          <w:numId w:val="1"/>
        </w:numPr>
        <w:rPr>
          <w:rFonts w:ascii="Arial" w:hAnsi="Arial" w:cs="Arial"/>
          <w:i/>
          <w:iCs/>
        </w:rPr>
      </w:pPr>
      <w:r>
        <w:rPr>
          <w:rFonts w:ascii="Arial" w:hAnsi="Arial" w:cs="Arial"/>
        </w:rPr>
        <w:t xml:space="preserve">The justices struck down a law that stated a candidate could loan their </w:t>
      </w:r>
      <w:r w:rsidRPr="00CF5BAD">
        <w:rPr>
          <w:rFonts w:ascii="Arial" w:hAnsi="Arial" w:cs="Arial"/>
        </w:rPr>
        <w:t xml:space="preserve">campaign organizations an unlimited amount of money, but any money loaned in excess of $250,000 had to repaid from campaign contributions raised </w:t>
      </w:r>
      <w:r w:rsidRPr="00CF5BAD">
        <w:rPr>
          <w:rFonts w:ascii="Arial" w:hAnsi="Arial" w:cs="Arial"/>
          <w:i/>
          <w:iCs/>
        </w:rPr>
        <w:t>before</w:t>
      </w:r>
      <w:r w:rsidRPr="00CF5BAD">
        <w:rPr>
          <w:rFonts w:ascii="Arial" w:hAnsi="Arial" w:cs="Arial"/>
        </w:rPr>
        <w:t xml:space="preserve"> the election.</w:t>
      </w:r>
    </w:p>
    <w:p w14:paraId="60222344" w14:textId="3C7F2990" w:rsidR="00CF5BAD" w:rsidRDefault="00CF5BAD" w:rsidP="00CF5BAD">
      <w:pPr>
        <w:pStyle w:val="ListParagraph"/>
        <w:numPr>
          <w:ilvl w:val="2"/>
          <w:numId w:val="1"/>
        </w:numPr>
        <w:rPr>
          <w:rFonts w:ascii="Arial" w:hAnsi="Arial" w:cs="Arial"/>
          <w:i/>
          <w:iCs/>
        </w:rPr>
      </w:pPr>
      <w:r>
        <w:rPr>
          <w:rFonts w:ascii="Arial" w:hAnsi="Arial" w:cs="Arial"/>
        </w:rPr>
        <w:t>This law was struck down because the justices reasoned that the possibility of not recovering their money served to deter candidates from relying upon their own resources to campaign for office.</w:t>
      </w:r>
    </w:p>
    <w:p w14:paraId="05DC9948" w14:textId="7C31AFA4" w:rsidR="00A34E12" w:rsidRPr="00CF5BAD" w:rsidRDefault="00A34E12" w:rsidP="00A34E12">
      <w:pPr>
        <w:pStyle w:val="ListParagraph"/>
        <w:numPr>
          <w:ilvl w:val="1"/>
          <w:numId w:val="1"/>
        </w:numPr>
        <w:rPr>
          <w:rFonts w:ascii="Arial" w:hAnsi="Arial" w:cs="Arial"/>
          <w:b/>
          <w:bCs/>
          <w:i/>
          <w:iCs/>
        </w:rPr>
      </w:pPr>
      <w:r w:rsidRPr="00A34E12">
        <w:rPr>
          <w:rFonts w:ascii="Arial" w:hAnsi="Arial" w:cs="Arial"/>
          <w:b/>
          <w:bCs/>
          <w:i/>
          <w:iCs/>
        </w:rPr>
        <w:t xml:space="preserve">Randall v. Sorrell </w:t>
      </w:r>
      <w:r w:rsidRPr="007D323F">
        <w:rPr>
          <w:rFonts w:ascii="Arial" w:hAnsi="Arial" w:cs="Arial"/>
          <w:b/>
          <w:bCs/>
        </w:rPr>
        <w:t>(2006)</w:t>
      </w:r>
    </w:p>
    <w:p w14:paraId="0A0ABC18" w14:textId="26046BA2" w:rsidR="00CF5BAD" w:rsidRPr="00CF5BAD" w:rsidRDefault="00CF5BAD" w:rsidP="00CF5BAD">
      <w:pPr>
        <w:pStyle w:val="ListParagraph"/>
        <w:numPr>
          <w:ilvl w:val="2"/>
          <w:numId w:val="1"/>
        </w:numPr>
        <w:rPr>
          <w:rFonts w:ascii="Arial" w:hAnsi="Arial" w:cs="Arial"/>
        </w:rPr>
      </w:pPr>
      <w:r>
        <w:rPr>
          <w:rFonts w:ascii="Arial" w:hAnsi="Arial" w:cs="Arial"/>
        </w:rPr>
        <w:t>T</w:t>
      </w:r>
      <w:r w:rsidRPr="00CF5BAD">
        <w:rPr>
          <w:rFonts w:ascii="Arial" w:hAnsi="Arial" w:cs="Arial"/>
        </w:rPr>
        <w:t>he justices struck down a Vermont law that placed stringent ceilings on campaign contributions</w:t>
      </w:r>
      <w:r>
        <w:rPr>
          <w:rFonts w:ascii="Arial" w:hAnsi="Arial" w:cs="Arial"/>
        </w:rPr>
        <w:t xml:space="preserve">, saying </w:t>
      </w:r>
      <w:r w:rsidRPr="00CF5BAD">
        <w:rPr>
          <w:rFonts w:ascii="Arial" w:hAnsi="Arial" w:cs="Arial"/>
        </w:rPr>
        <w:t>the Constitution is violated when contribution and spending limitations</w:t>
      </w:r>
      <w:r>
        <w:rPr>
          <w:rFonts w:ascii="Arial" w:hAnsi="Arial" w:cs="Arial"/>
        </w:rPr>
        <w:t xml:space="preserve"> </w:t>
      </w:r>
      <w:r w:rsidRPr="00CF5BAD">
        <w:rPr>
          <w:rFonts w:ascii="Arial" w:hAnsi="Arial" w:cs="Arial"/>
        </w:rPr>
        <w:t>become so severe as to damage freedom of speech interests.</w:t>
      </w:r>
    </w:p>
    <w:p w14:paraId="6EBFA585" w14:textId="7ABDA659" w:rsidR="00A34E12" w:rsidRPr="00CF5BAD" w:rsidRDefault="00A34E12" w:rsidP="00A34E12">
      <w:pPr>
        <w:pStyle w:val="ListParagraph"/>
        <w:numPr>
          <w:ilvl w:val="1"/>
          <w:numId w:val="1"/>
        </w:numPr>
        <w:rPr>
          <w:rFonts w:ascii="Arial" w:hAnsi="Arial" w:cs="Arial"/>
          <w:i/>
          <w:iCs/>
        </w:rPr>
      </w:pPr>
      <w:r w:rsidRPr="00A34E12">
        <w:rPr>
          <w:rFonts w:ascii="Arial" w:hAnsi="Arial" w:cs="Arial"/>
          <w:i/>
          <w:iCs/>
        </w:rPr>
        <w:t xml:space="preserve">Thompson v. Hebdon </w:t>
      </w:r>
      <w:r w:rsidRPr="007D323F">
        <w:rPr>
          <w:rFonts w:ascii="Arial" w:hAnsi="Arial" w:cs="Arial"/>
        </w:rPr>
        <w:t>(2019)</w:t>
      </w:r>
    </w:p>
    <w:p w14:paraId="6BE67A74" w14:textId="5913BC62" w:rsidR="00CF5BAD" w:rsidRPr="00CF5BAD" w:rsidRDefault="00CF5BAD" w:rsidP="00CF5BAD">
      <w:pPr>
        <w:pStyle w:val="ListParagraph"/>
        <w:numPr>
          <w:ilvl w:val="2"/>
          <w:numId w:val="1"/>
        </w:numPr>
        <w:rPr>
          <w:rFonts w:ascii="Arial" w:hAnsi="Arial" w:cs="Arial"/>
          <w:i/>
          <w:iCs/>
        </w:rPr>
      </w:pPr>
      <w:r>
        <w:rPr>
          <w:rFonts w:ascii="Arial" w:hAnsi="Arial" w:cs="Arial"/>
        </w:rPr>
        <w:t>The Court strongly hinted that Alaska’s law that limited individual contributions to $500 annually to any candidate/group (other than a political party) violated free speech.</w:t>
      </w:r>
    </w:p>
    <w:p w14:paraId="50F5BF44" w14:textId="158CC938" w:rsidR="00CF5BAD" w:rsidRPr="00A34E12" w:rsidRDefault="00CF5BAD" w:rsidP="00CF5BAD">
      <w:pPr>
        <w:pStyle w:val="ListParagraph"/>
        <w:numPr>
          <w:ilvl w:val="2"/>
          <w:numId w:val="1"/>
        </w:numPr>
        <w:rPr>
          <w:rFonts w:ascii="Arial" w:hAnsi="Arial" w:cs="Arial"/>
          <w:i/>
          <w:iCs/>
        </w:rPr>
      </w:pPr>
      <w:r>
        <w:rPr>
          <w:rFonts w:ascii="Arial" w:hAnsi="Arial" w:cs="Arial"/>
        </w:rPr>
        <w:t xml:space="preserve">The Court instructed the lower court to reconsider its decision and take </w:t>
      </w:r>
      <w:r>
        <w:rPr>
          <w:rFonts w:ascii="Arial" w:hAnsi="Arial" w:cs="Arial"/>
          <w:i/>
          <w:iCs/>
        </w:rPr>
        <w:t xml:space="preserve">Randall </w:t>
      </w:r>
      <w:r>
        <w:rPr>
          <w:rFonts w:ascii="Arial" w:hAnsi="Arial" w:cs="Arial"/>
        </w:rPr>
        <w:t>into account.</w:t>
      </w:r>
    </w:p>
    <w:p w14:paraId="4DE57012" w14:textId="5979148B" w:rsidR="008127BE" w:rsidRDefault="008127BE" w:rsidP="008127BE">
      <w:pPr>
        <w:pStyle w:val="ListParagraph"/>
        <w:numPr>
          <w:ilvl w:val="0"/>
          <w:numId w:val="1"/>
        </w:numPr>
        <w:rPr>
          <w:rFonts w:ascii="Arial" w:hAnsi="Arial" w:cs="Arial"/>
        </w:rPr>
      </w:pPr>
      <w:r w:rsidRPr="008127BE">
        <w:rPr>
          <w:rFonts w:ascii="Arial" w:hAnsi="Arial" w:cs="Arial"/>
        </w:rPr>
        <w:t>The Court and Presidential Elections</w:t>
      </w:r>
    </w:p>
    <w:p w14:paraId="2E665A2A" w14:textId="5E7A2FB4" w:rsidR="00A34E12" w:rsidRPr="00CF5BAD" w:rsidRDefault="00A34E12" w:rsidP="00A34E12">
      <w:pPr>
        <w:pStyle w:val="ListParagraph"/>
        <w:numPr>
          <w:ilvl w:val="1"/>
          <w:numId w:val="1"/>
        </w:numPr>
        <w:rPr>
          <w:rFonts w:ascii="Arial" w:hAnsi="Arial" w:cs="Arial"/>
          <w:i/>
          <w:iCs/>
        </w:rPr>
      </w:pPr>
      <w:r w:rsidRPr="00A34E12">
        <w:rPr>
          <w:rFonts w:ascii="Arial" w:hAnsi="Arial" w:cs="Arial"/>
          <w:i/>
          <w:iCs/>
        </w:rPr>
        <w:t xml:space="preserve">Bush v. Gore </w:t>
      </w:r>
      <w:r w:rsidRPr="007D323F">
        <w:rPr>
          <w:rFonts w:ascii="Arial" w:hAnsi="Arial" w:cs="Arial"/>
        </w:rPr>
        <w:t>(2000)</w:t>
      </w:r>
    </w:p>
    <w:p w14:paraId="6517A281" w14:textId="78CF5CC5" w:rsidR="00CF5BAD" w:rsidRPr="00CF5BAD" w:rsidRDefault="00CF5BAD" w:rsidP="00CF5BAD">
      <w:pPr>
        <w:pStyle w:val="ListParagraph"/>
        <w:numPr>
          <w:ilvl w:val="2"/>
          <w:numId w:val="1"/>
        </w:numPr>
        <w:rPr>
          <w:rFonts w:ascii="Arial" w:hAnsi="Arial" w:cs="Arial"/>
          <w:i/>
          <w:iCs/>
        </w:rPr>
      </w:pPr>
      <w:r>
        <w:rPr>
          <w:rFonts w:ascii="Arial" w:hAnsi="Arial" w:cs="Arial"/>
        </w:rPr>
        <w:t>After a dispute over the vote count procedures in Florida during the presidential election in 2000, the Court stopped the Florida recount, ending the controversy and allowing Bush’s victory to stand.</w:t>
      </w:r>
    </w:p>
    <w:p w14:paraId="5BA92BD5" w14:textId="0D243ED7" w:rsidR="00CF5BAD" w:rsidRPr="00CF5BAD" w:rsidRDefault="00CF5BAD" w:rsidP="00CF5BAD">
      <w:pPr>
        <w:pStyle w:val="ListParagraph"/>
        <w:numPr>
          <w:ilvl w:val="2"/>
          <w:numId w:val="1"/>
        </w:numPr>
        <w:rPr>
          <w:rFonts w:ascii="Arial" w:hAnsi="Arial" w:cs="Arial"/>
          <w:i/>
          <w:iCs/>
        </w:rPr>
      </w:pPr>
      <w:r>
        <w:rPr>
          <w:rFonts w:ascii="Arial" w:hAnsi="Arial" w:cs="Arial"/>
        </w:rPr>
        <w:t>This caused an intense debate:</w:t>
      </w:r>
    </w:p>
    <w:p w14:paraId="78CB073B" w14:textId="45FA5467" w:rsidR="00CF5BAD" w:rsidRPr="00CF5BAD" w:rsidRDefault="00CF5BAD" w:rsidP="00CF5BAD">
      <w:pPr>
        <w:pStyle w:val="ListParagraph"/>
        <w:numPr>
          <w:ilvl w:val="3"/>
          <w:numId w:val="1"/>
        </w:numPr>
        <w:rPr>
          <w:rFonts w:ascii="Arial" w:hAnsi="Arial" w:cs="Arial"/>
          <w:i/>
          <w:iCs/>
        </w:rPr>
      </w:pPr>
      <w:r>
        <w:rPr>
          <w:rFonts w:ascii="Arial" w:hAnsi="Arial" w:cs="Arial"/>
        </w:rPr>
        <w:t>There was a question of whether SCOTUS should have heard the case in the first place.</w:t>
      </w:r>
    </w:p>
    <w:p w14:paraId="3207912F" w14:textId="442B604E" w:rsidR="00CF5BAD" w:rsidRPr="00CF5BAD" w:rsidRDefault="00CF5BAD" w:rsidP="00CF5BAD">
      <w:pPr>
        <w:pStyle w:val="ListParagraph"/>
        <w:numPr>
          <w:ilvl w:val="3"/>
          <w:numId w:val="1"/>
        </w:numPr>
        <w:rPr>
          <w:rFonts w:ascii="Arial" w:hAnsi="Arial" w:cs="Arial"/>
          <w:i/>
          <w:iCs/>
        </w:rPr>
      </w:pPr>
      <w:r>
        <w:rPr>
          <w:rFonts w:ascii="Arial" w:hAnsi="Arial" w:cs="Arial"/>
        </w:rPr>
        <w:t>Many believed the votes were excessively influenced by the justices’ own political preferences.</w:t>
      </w:r>
    </w:p>
    <w:p w14:paraId="16FF34EA" w14:textId="2CA8698F" w:rsidR="00CF5BAD" w:rsidRDefault="00CF5BAD" w:rsidP="00CF5BAD">
      <w:pPr>
        <w:pStyle w:val="ListParagraph"/>
        <w:numPr>
          <w:ilvl w:val="3"/>
          <w:numId w:val="1"/>
        </w:numPr>
        <w:rPr>
          <w:rFonts w:ascii="Arial" w:hAnsi="Arial" w:cs="Arial"/>
          <w:i/>
          <w:iCs/>
        </w:rPr>
      </w:pPr>
      <w:r>
        <w:rPr>
          <w:rFonts w:ascii="Arial" w:hAnsi="Arial" w:cs="Arial"/>
        </w:rPr>
        <w:t>The Court may have felt an institutional obligation to resolve the dispute.</w:t>
      </w:r>
    </w:p>
    <w:p w14:paraId="74C53294" w14:textId="4C119ED9" w:rsidR="00A34E12" w:rsidRPr="00CF5BAD" w:rsidRDefault="00A34E12" w:rsidP="00A34E12">
      <w:pPr>
        <w:pStyle w:val="ListParagraph"/>
        <w:numPr>
          <w:ilvl w:val="1"/>
          <w:numId w:val="1"/>
        </w:numPr>
        <w:rPr>
          <w:rFonts w:ascii="Arial" w:hAnsi="Arial" w:cs="Arial"/>
          <w:i/>
          <w:iCs/>
        </w:rPr>
      </w:pPr>
      <w:r w:rsidRPr="00A34E12">
        <w:rPr>
          <w:rFonts w:ascii="Arial" w:hAnsi="Arial" w:cs="Arial"/>
          <w:i/>
          <w:iCs/>
        </w:rPr>
        <w:t>Texas v. California</w:t>
      </w:r>
      <w:r w:rsidRPr="007D323F">
        <w:rPr>
          <w:rFonts w:ascii="Arial" w:hAnsi="Arial" w:cs="Arial"/>
        </w:rPr>
        <w:t xml:space="preserve"> (2020)</w:t>
      </w:r>
    </w:p>
    <w:p w14:paraId="46FA14CF" w14:textId="738AD6C7" w:rsidR="00CF5BAD" w:rsidRPr="00CF5BAD" w:rsidRDefault="00CF5BAD" w:rsidP="00CF5BAD">
      <w:pPr>
        <w:pStyle w:val="ListParagraph"/>
        <w:numPr>
          <w:ilvl w:val="2"/>
          <w:numId w:val="1"/>
        </w:numPr>
        <w:rPr>
          <w:rFonts w:ascii="Arial" w:hAnsi="Arial" w:cs="Arial"/>
          <w:i/>
          <w:iCs/>
        </w:rPr>
      </w:pPr>
      <w:r>
        <w:rPr>
          <w:rFonts w:ascii="Arial" w:hAnsi="Arial" w:cs="Arial"/>
        </w:rPr>
        <w:t>The Court declined to resolve a dispute in which Texas questioned the validity of the balloting procedures in four other states, stating Texas had no standing to challenge the election procedures of other states.</w:t>
      </w:r>
    </w:p>
    <w:p w14:paraId="67BCAD3F" w14:textId="73DBAC90" w:rsidR="00CF5BAD" w:rsidRPr="00CF5BAD" w:rsidRDefault="00CF5BAD" w:rsidP="00CF5BAD">
      <w:pPr>
        <w:pStyle w:val="ListParagraph"/>
        <w:numPr>
          <w:ilvl w:val="1"/>
          <w:numId w:val="1"/>
        </w:numPr>
        <w:rPr>
          <w:rFonts w:ascii="Arial" w:hAnsi="Arial" w:cs="Arial"/>
          <w:i/>
          <w:iCs/>
        </w:rPr>
      </w:pPr>
      <w:r>
        <w:rPr>
          <w:rFonts w:ascii="Arial" w:hAnsi="Arial" w:cs="Arial"/>
          <w:i/>
          <w:iCs/>
        </w:rPr>
        <w:t xml:space="preserve">Chiafalo v. Washington </w:t>
      </w:r>
      <w:r>
        <w:rPr>
          <w:rFonts w:ascii="Arial" w:hAnsi="Arial" w:cs="Arial"/>
        </w:rPr>
        <w:t>(2020)</w:t>
      </w:r>
    </w:p>
    <w:p w14:paraId="363DB110" w14:textId="2CE1779F" w:rsidR="00CF5BAD" w:rsidRPr="00EF5812" w:rsidRDefault="00CF5BAD" w:rsidP="00EF5812">
      <w:pPr>
        <w:pStyle w:val="ListParagraph"/>
        <w:numPr>
          <w:ilvl w:val="2"/>
          <w:numId w:val="1"/>
        </w:numPr>
        <w:rPr>
          <w:rFonts w:ascii="Arial" w:hAnsi="Arial" w:cs="Arial"/>
          <w:i/>
          <w:iCs/>
        </w:rPr>
      </w:pPr>
      <w:r>
        <w:rPr>
          <w:rFonts w:ascii="Arial" w:hAnsi="Arial" w:cs="Arial"/>
        </w:rPr>
        <w:t xml:space="preserve">The Court held </w:t>
      </w:r>
      <w:r w:rsidRPr="00CF5BAD">
        <w:rPr>
          <w:rFonts w:ascii="Arial" w:hAnsi="Arial" w:cs="Arial"/>
        </w:rPr>
        <w:t>that a state may bind its presidential electors to support its popular vote choice in the Electoral College</w:t>
      </w:r>
      <w:r>
        <w:rPr>
          <w:rFonts w:ascii="Arial" w:hAnsi="Arial" w:cs="Arial"/>
        </w:rPr>
        <w:t>.</w:t>
      </w:r>
    </w:p>
    <w:sectPr w:rsidR="00CF5BAD" w:rsidRPr="00EF5812"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5B6C0" w14:textId="77777777" w:rsidR="006C5869" w:rsidRDefault="006C5869" w:rsidP="00AC6798">
      <w:pPr>
        <w:spacing w:after="0" w:line="240" w:lineRule="auto"/>
      </w:pPr>
      <w:r>
        <w:separator/>
      </w:r>
    </w:p>
  </w:endnote>
  <w:endnote w:type="continuationSeparator" w:id="0">
    <w:p w14:paraId="27D5FA6C" w14:textId="77777777" w:rsidR="006C5869" w:rsidRDefault="006C5869"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6E142" w14:textId="77777777" w:rsidR="006C5869" w:rsidRDefault="006C5869" w:rsidP="00AC6798">
      <w:pPr>
        <w:spacing w:after="0" w:line="240" w:lineRule="auto"/>
      </w:pPr>
      <w:r>
        <w:separator/>
      </w:r>
    </w:p>
  </w:footnote>
  <w:footnote w:type="continuationSeparator" w:id="0">
    <w:p w14:paraId="7847DA3C" w14:textId="77777777" w:rsidR="006C5869" w:rsidRDefault="006C5869"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EC20354E"/>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i w:val="0"/>
        <w:iCs w:val="0"/>
      </w:rPr>
    </w:lvl>
    <w:lvl w:ilvl="2">
      <w:start w:val="1"/>
      <w:numFmt w:val="lowerRoman"/>
      <w:lvlText w:val="%3."/>
      <w:lvlJc w:val="right"/>
      <w:pPr>
        <w:ind w:left="2070" w:hanging="180"/>
      </w:pPr>
      <w:rPr>
        <w:rFonts w:hint="default"/>
        <w:b/>
        <w:i w:val="0"/>
        <w:iCs w:val="0"/>
      </w:rPr>
    </w:lvl>
    <w:lvl w:ilvl="3">
      <w:start w:val="1"/>
      <w:numFmt w:val="lowerLetter"/>
      <w:lvlText w:val="%4."/>
      <w:lvlJc w:val="left"/>
      <w:pPr>
        <w:ind w:left="2880" w:hanging="360"/>
      </w:pPr>
      <w:rPr>
        <w:rFonts w:hint="default"/>
        <w:b/>
        <w:i w:val="0"/>
        <w:iCs w:val="0"/>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8"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F1F60"/>
    <w:multiLevelType w:val="multilevel"/>
    <w:tmpl w:val="D1A4097E"/>
    <w:styleLink w:val="CurrentList6"/>
    <w:lvl w:ilvl="0">
      <w:start w:val="1"/>
      <w:numFmt w:val="decimal"/>
      <w:lvlText w:val="8.%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1" w15:restartNumberingAfterBreak="0">
    <w:nsid w:val="4AD45D27"/>
    <w:multiLevelType w:val="hybridMultilevel"/>
    <w:tmpl w:val="0F103636"/>
    <w:lvl w:ilvl="0" w:tplc="C98C8940">
      <w:start w:val="1"/>
      <w:numFmt w:val="decimal"/>
      <w:lvlText w:val="1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4"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6BE16559"/>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663939"/>
    <w:multiLevelType w:val="multilevel"/>
    <w:tmpl w:val="CB5C3228"/>
    <w:styleLink w:val="CurrentList7"/>
    <w:lvl w:ilvl="0">
      <w:start w:val="1"/>
      <w:numFmt w:val="decimal"/>
      <w:lvlText w:val="9.%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
  </w:num>
  <w:num w:numId="4">
    <w:abstractNumId w:val="16"/>
  </w:num>
  <w:num w:numId="5">
    <w:abstractNumId w:val="7"/>
  </w:num>
  <w:num w:numId="6">
    <w:abstractNumId w:val="18"/>
  </w:num>
  <w:num w:numId="7">
    <w:abstractNumId w:val="1"/>
  </w:num>
  <w:num w:numId="8">
    <w:abstractNumId w:val="14"/>
  </w:num>
  <w:num w:numId="9">
    <w:abstractNumId w:val="13"/>
  </w:num>
  <w:num w:numId="10">
    <w:abstractNumId w:val="10"/>
  </w:num>
  <w:num w:numId="11">
    <w:abstractNumId w:val="8"/>
  </w:num>
  <w:num w:numId="12">
    <w:abstractNumId w:val="11"/>
  </w:num>
  <w:num w:numId="13">
    <w:abstractNumId w:val="12"/>
  </w:num>
  <w:num w:numId="14">
    <w:abstractNumId w:val="6"/>
  </w:num>
  <w:num w:numId="15">
    <w:abstractNumId w:val="4"/>
  </w:num>
  <w:num w:numId="16">
    <w:abstractNumId w:val="3"/>
  </w:num>
  <w:num w:numId="17">
    <w:abstractNumId w:val="15"/>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273EB"/>
    <w:rsid w:val="00030600"/>
    <w:rsid w:val="0004485B"/>
    <w:rsid w:val="00067BD7"/>
    <w:rsid w:val="00087E92"/>
    <w:rsid w:val="000B51AC"/>
    <w:rsid w:val="000C73BA"/>
    <w:rsid w:val="000D1F7E"/>
    <w:rsid w:val="000F52CA"/>
    <w:rsid w:val="000F6810"/>
    <w:rsid w:val="00104875"/>
    <w:rsid w:val="0013263E"/>
    <w:rsid w:val="00146F66"/>
    <w:rsid w:val="001937C6"/>
    <w:rsid w:val="001A03CE"/>
    <w:rsid w:val="001C71E4"/>
    <w:rsid w:val="001D0D17"/>
    <w:rsid w:val="0028082F"/>
    <w:rsid w:val="002842B8"/>
    <w:rsid w:val="00296630"/>
    <w:rsid w:val="00302BA1"/>
    <w:rsid w:val="003E4F8E"/>
    <w:rsid w:val="00415B0E"/>
    <w:rsid w:val="004539B8"/>
    <w:rsid w:val="0049088F"/>
    <w:rsid w:val="004950EB"/>
    <w:rsid w:val="0049735A"/>
    <w:rsid w:val="004C441E"/>
    <w:rsid w:val="00501118"/>
    <w:rsid w:val="00545AF5"/>
    <w:rsid w:val="00590188"/>
    <w:rsid w:val="005C52FF"/>
    <w:rsid w:val="00601E26"/>
    <w:rsid w:val="00604A59"/>
    <w:rsid w:val="00647166"/>
    <w:rsid w:val="006B36F1"/>
    <w:rsid w:val="006C5869"/>
    <w:rsid w:val="00704596"/>
    <w:rsid w:val="00705800"/>
    <w:rsid w:val="00786291"/>
    <w:rsid w:val="00797EB8"/>
    <w:rsid w:val="007A3D96"/>
    <w:rsid w:val="007D1BD4"/>
    <w:rsid w:val="007D323F"/>
    <w:rsid w:val="0080487A"/>
    <w:rsid w:val="008127BE"/>
    <w:rsid w:val="00814DAF"/>
    <w:rsid w:val="00857730"/>
    <w:rsid w:val="00861359"/>
    <w:rsid w:val="008961BE"/>
    <w:rsid w:val="008B643F"/>
    <w:rsid w:val="008E0F5C"/>
    <w:rsid w:val="0091256A"/>
    <w:rsid w:val="00934BF6"/>
    <w:rsid w:val="00947B7A"/>
    <w:rsid w:val="00972B91"/>
    <w:rsid w:val="00985161"/>
    <w:rsid w:val="00A0045D"/>
    <w:rsid w:val="00A00903"/>
    <w:rsid w:val="00A12BED"/>
    <w:rsid w:val="00A34E12"/>
    <w:rsid w:val="00A52B39"/>
    <w:rsid w:val="00A71DBE"/>
    <w:rsid w:val="00AA7A53"/>
    <w:rsid w:val="00AC6798"/>
    <w:rsid w:val="00AD14CA"/>
    <w:rsid w:val="00AF3200"/>
    <w:rsid w:val="00B25DB6"/>
    <w:rsid w:val="00B5010C"/>
    <w:rsid w:val="00BC629B"/>
    <w:rsid w:val="00C22A1D"/>
    <w:rsid w:val="00C24348"/>
    <w:rsid w:val="00C40408"/>
    <w:rsid w:val="00C4089C"/>
    <w:rsid w:val="00CA0344"/>
    <w:rsid w:val="00CE368E"/>
    <w:rsid w:val="00CE3ED0"/>
    <w:rsid w:val="00CF5BAD"/>
    <w:rsid w:val="00D0499A"/>
    <w:rsid w:val="00D24B9F"/>
    <w:rsid w:val="00D83690"/>
    <w:rsid w:val="00DB6ECD"/>
    <w:rsid w:val="00DD0D71"/>
    <w:rsid w:val="00DD2CD9"/>
    <w:rsid w:val="00DE4AD0"/>
    <w:rsid w:val="00E0583E"/>
    <w:rsid w:val="00E27C4D"/>
    <w:rsid w:val="00E51297"/>
    <w:rsid w:val="00E630F2"/>
    <w:rsid w:val="00E91086"/>
    <w:rsid w:val="00E93FEB"/>
    <w:rsid w:val="00EB4DA3"/>
    <w:rsid w:val="00EC285B"/>
    <w:rsid w:val="00ED7CB7"/>
    <w:rsid w:val="00EE7FB4"/>
    <w:rsid w:val="00EF5812"/>
    <w:rsid w:val="00F00963"/>
    <w:rsid w:val="00F01658"/>
    <w:rsid w:val="00F647EA"/>
    <w:rsid w:val="00F755A5"/>
    <w:rsid w:val="00FB2A8D"/>
    <w:rsid w:val="00FD0574"/>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E4DFE4D8-2567-4331-BAE7-41F8DFB6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104875"/>
    <w:pPr>
      <w:numPr>
        <w:numId w:val="17"/>
      </w:numPr>
    </w:pPr>
  </w:style>
  <w:style w:type="numbering" w:customStyle="1" w:styleId="CurrentList6">
    <w:name w:val="Current List6"/>
    <w:uiPriority w:val="99"/>
    <w:rsid w:val="00296630"/>
    <w:pPr>
      <w:numPr>
        <w:numId w:val="18"/>
      </w:numPr>
    </w:pPr>
  </w:style>
  <w:style w:type="numbering" w:customStyle="1" w:styleId="CurrentList7">
    <w:name w:val="Current List7"/>
    <w:uiPriority w:val="99"/>
    <w:rsid w:val="000273EB"/>
    <w:pPr>
      <w:numPr>
        <w:numId w:val="19"/>
      </w:numPr>
    </w:pPr>
  </w:style>
  <w:style w:type="character" w:styleId="FootnoteReference">
    <w:name w:val="footnote reference"/>
    <w:uiPriority w:val="99"/>
    <w:unhideWhenUsed/>
    <w:rsid w:val="007D323F"/>
    <w:rPr>
      <w:rFonts w:ascii="Times New Roman" w:hAnsi="Times New Roman" w:cs="Times New Roman" w:hint="default"/>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05A5C8D9-26BF-4C70-A2F7-4655F9E96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C721D7-4517-4ECD-A7F2-9BFC279BB667}">
  <ds:schemaRefs>
    <ds:schemaRef ds:uri="http://schemas.microsoft.com/sharepoint/v3/contenttype/forms"/>
  </ds:schemaRefs>
</ds:datastoreItem>
</file>

<file path=customXml/itemProps3.xml><?xml version="1.0" encoding="utf-8"?>
<ds:datastoreItem xmlns:ds="http://schemas.openxmlformats.org/officeDocument/2006/customXml" ds:itemID="{5F9DB301-DCD0-482C-AC68-C46EF31F727B}">
  <ds:schemaRefs>
    <ds:schemaRef ds:uri="http://www.w3.org/XML/1998/namespace"/>
    <ds:schemaRef ds:uri="http://purl.org/dc/terms/"/>
    <ds:schemaRef ds:uri="492391da-a53c-4951-8fae-a630032c0268"/>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bdfdb397-52c9-4b2b-ad93-4e7f8e1b658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2312</Words>
  <Characters>13182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Epstein 12e Chapter 15 Lecture Notes</vt:lpstr>
    </vt:vector>
  </TitlesOfParts>
  <Manager/>
  <Company>Sage Publications</Company>
  <LinksUpToDate>false</LinksUpToDate>
  <CharactersWithSpaces>15464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15 Lecture Notes</dc:title>
  <dc:subject/>
  <dc:creator>Stewart, Emily</dc:creator>
  <cp:keywords/>
  <dc:description/>
  <cp:lastModifiedBy>GWPS</cp:lastModifiedBy>
  <cp:revision>2</cp:revision>
  <dcterms:created xsi:type="dcterms:W3CDTF">2024-10-01T14:04:00Z</dcterms:created>
  <dcterms:modified xsi:type="dcterms:W3CDTF">2024-10-01T14:04:00Z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